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ermStart w:id="1833195001" w:edGrp="everyone"/>
      <w:permEnd w:id="1833195001"/>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lastRenderedPageBreak/>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 xml:space="preserve">The </w:t>
      </w:r>
      <w:proofErr w:type="gramStart"/>
      <w:r w:rsidR="0023628B" w:rsidRPr="00AB7636">
        <w:rPr>
          <w:rFonts w:ascii="Arial" w:hAnsi="Arial" w:cs="Arial"/>
          <w:b/>
          <w:sz w:val="22"/>
          <w:szCs w:val="22"/>
        </w:rPr>
        <w:t>Company</w:t>
      </w:r>
      <w:r w:rsidRPr="00AB7636">
        <w:rPr>
          <w:rFonts w:ascii="Arial" w:hAnsi="Arial" w:cs="Arial"/>
          <w:sz w:val="22"/>
          <w:szCs w:val="22"/>
        </w:rPr>
        <w:t>;</w:t>
      </w:r>
      <w:proofErr w:type="gramEnd"/>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The Company</w:t>
      </w:r>
      <w:r w:rsidR="008845C0" w:rsidRPr="00AB7636">
        <w:rPr>
          <w:rFonts w:ascii="Arial" w:hAnsi="Arial" w:cs="Arial"/>
          <w:sz w:val="22"/>
          <w:szCs w:val="22"/>
        </w:rPr>
        <w:t>;</w:t>
      </w:r>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lastRenderedPageBreak/>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lastRenderedPageBreak/>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w:t>
      </w:r>
      <w:proofErr w:type="gramStart"/>
      <w:r w:rsidRPr="00AB7636">
        <w:rPr>
          <w:rFonts w:ascii="Arial" w:hAnsi="Arial" w:cs="Arial"/>
          <w:sz w:val="22"/>
          <w:szCs w:val="22"/>
        </w:rPr>
        <w:t>a number of</w:t>
      </w:r>
      <w:proofErr w:type="gramEnd"/>
      <w:r w:rsidRPr="00AB7636">
        <w:rPr>
          <w:rFonts w:ascii="Arial" w:hAnsi="Arial" w:cs="Arial"/>
          <w:sz w:val="22"/>
          <w:szCs w:val="22"/>
        </w:rPr>
        <w:t xml:space="preserve">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w:t>
      </w:r>
      <w:proofErr w:type="gramStart"/>
      <w:r w:rsidR="009838FD" w:rsidRPr="00AB7636">
        <w:rPr>
          <w:rFonts w:ascii="Arial" w:hAnsi="Arial" w:cs="Arial"/>
          <w:sz w:val="22"/>
          <w:szCs w:val="22"/>
        </w:rPr>
        <w:t>o</w:t>
      </w:r>
      <w:r w:rsidRPr="00AB7636">
        <w:rPr>
          <w:rFonts w:ascii="Arial" w:hAnsi="Arial" w:cs="Arial"/>
          <w:sz w:val="22"/>
          <w:szCs w:val="22"/>
        </w:rPr>
        <w:t>n the basis of</w:t>
      </w:r>
      <w:proofErr w:type="gramEnd"/>
      <w:r w:rsidRPr="00AB7636">
        <w:rPr>
          <w:rFonts w:ascii="Arial" w:hAnsi="Arial" w:cs="Arial"/>
          <w:sz w:val="22"/>
          <w:szCs w:val="22"/>
        </w:rPr>
        <w:t xml:space="preserve">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 xml:space="preserve">For reference </w:t>
      </w:r>
      <w:proofErr w:type="gramStart"/>
      <w:r w:rsidR="003E7523" w:rsidRPr="00AB7636">
        <w:rPr>
          <w:rFonts w:ascii="Arial" w:hAnsi="Arial" w:cs="Arial"/>
          <w:sz w:val="22"/>
          <w:szCs w:val="22"/>
        </w:rPr>
        <w:t>a number of</w:t>
      </w:r>
      <w:proofErr w:type="gramEnd"/>
      <w:r w:rsidR="003E7523" w:rsidRPr="00AB7636">
        <w:rPr>
          <w:rFonts w:ascii="Arial" w:hAnsi="Arial" w:cs="Arial"/>
          <w:sz w:val="22"/>
          <w:szCs w:val="22"/>
        </w:rPr>
        <w:t xml:space="preserve">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lastRenderedPageBreak/>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lastRenderedPageBreak/>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proofErr w:type="gramStart"/>
      <w:r w:rsidR="006061B8" w:rsidRPr="00AB7636">
        <w:rPr>
          <w:rFonts w:ascii="Arial" w:hAnsi="Arial" w:cs="Arial"/>
          <w:b/>
          <w:sz w:val="22"/>
          <w:szCs w:val="22"/>
          <w:lang w:eastAsia="en-US"/>
        </w:rPr>
        <w:t>The</w:t>
      </w:r>
      <w:proofErr w:type="gramEnd"/>
      <w:r w:rsidR="006061B8" w:rsidRPr="00AB7636">
        <w:rPr>
          <w:rFonts w:ascii="Arial" w:hAnsi="Arial" w:cs="Arial"/>
          <w:b/>
          <w:sz w:val="22"/>
          <w:szCs w:val="22"/>
          <w:lang w:eastAsia="en-US"/>
        </w:rPr>
        <w:t xml:space="preserv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w:t>
      </w:r>
      <w:proofErr w:type="gramStart"/>
      <w:r w:rsidR="006061B8" w:rsidRPr="00AB7636">
        <w:rPr>
          <w:rFonts w:ascii="Arial" w:hAnsi="Arial" w:cs="Arial"/>
          <w:sz w:val="22"/>
          <w:szCs w:val="22"/>
          <w:lang w:eastAsia="en-US"/>
        </w:rPr>
        <w:t>taking into account</w:t>
      </w:r>
      <w:proofErr w:type="gramEnd"/>
      <w:r w:rsidR="006061B8" w:rsidRPr="00AB7636">
        <w:rPr>
          <w:rFonts w:ascii="Arial" w:hAnsi="Arial" w:cs="Arial"/>
          <w:sz w:val="22"/>
          <w:szCs w:val="22"/>
          <w:lang w:eastAsia="en-US"/>
        </w:rPr>
        <w:t xml:space="preserve">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 following principles </w:t>
      </w:r>
      <w:r w:rsidR="00362F3F" w:rsidRPr="00AB7636">
        <w:rPr>
          <w:rFonts w:ascii="Arial" w:hAnsi="Arial" w:cs="Arial"/>
          <w:sz w:val="22"/>
          <w:szCs w:val="22"/>
          <w:lang w:val="cy-GB"/>
        </w:rPr>
        <w:lastRenderedPageBreak/>
        <w:t>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 xml:space="preserve">Trigger </w:t>
      </w:r>
      <w:proofErr w:type="gramStart"/>
      <w:r w:rsidR="00F80E9E" w:rsidRPr="00AB7636">
        <w:rPr>
          <w:rFonts w:ascii="Arial" w:hAnsi="Arial" w:cs="Arial"/>
          <w:b/>
          <w:sz w:val="22"/>
          <w:szCs w:val="22"/>
        </w:rPr>
        <w:t>Date</w:t>
      </w:r>
      <w:r w:rsidR="002F4189" w:rsidRPr="00AB7636">
        <w:rPr>
          <w:rFonts w:ascii="Arial" w:hAnsi="Arial" w:cs="Arial"/>
          <w:sz w:val="22"/>
          <w:szCs w:val="22"/>
          <w:lang w:val="cy-GB"/>
        </w:rPr>
        <w:t>;</w:t>
      </w:r>
      <w:proofErr w:type="gramEnd"/>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5EF33C10"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AB7636" w:rsidRDefault="006C15A5" w:rsidP="00755D9E">
      <w:pPr>
        <w:spacing w:line="360" w:lineRule="auto"/>
        <w:ind w:left="1440" w:hanging="720"/>
        <w:jc w:val="both"/>
        <w:rPr>
          <w:rFonts w:ascii="Arial" w:hAnsi="Arial" w:cs="Arial"/>
          <w:sz w:val="22"/>
          <w:szCs w:val="22"/>
          <w:lang w:val="cy-GB"/>
        </w:rPr>
      </w:pPr>
      <w:r w:rsidRPr="00AB7636">
        <w:rPr>
          <w:rFonts w:ascii="Arial" w:hAnsi="Arial" w:cs="Arial"/>
          <w:sz w:val="22"/>
          <w:szCs w:val="22"/>
          <w:lang w:val="cy-GB"/>
        </w:rPr>
        <w:lastRenderedPageBreak/>
        <w:t xml:space="preserve"> </w:t>
      </w: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r w:rsidRPr="00AB7636">
        <w:rPr>
          <w:rFonts w:ascii="Arial" w:hAnsi="Arial" w:cs="Arial"/>
          <w:sz w:val="22"/>
          <w:szCs w:val="22"/>
        </w:rPr>
        <w:t xml:space="preserve">depending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reduced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lastRenderedPageBreak/>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terminated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t>Cancellation Charge = Attributable Works Cancellation Charge</w:t>
      </w:r>
      <w:r w:rsidRPr="00AB7636">
        <w:rPr>
          <w:rFonts w:ascii="Arial" w:hAnsi="Arial" w:cs="Arial"/>
          <w:i/>
          <w:sz w:val="22"/>
          <w:szCs w:val="22"/>
        </w:rPr>
        <w:t xml:space="preserve"> </w:t>
      </w:r>
      <w:r w:rsidR="000A25BF" w:rsidRPr="00AB7636">
        <w:rPr>
          <w:rFonts w:ascii="Arial" w:hAnsi="Arial" w:cs="Arial"/>
          <w:i/>
          <w:sz w:val="22"/>
          <w:szCs w:val="22"/>
        </w:rPr>
        <w:t xml:space="preserve">plus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lastRenderedPageBreak/>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w:t>
        </w:r>
        <w:proofErr w:type="gramStart"/>
        <w:r w:rsidRPr="00AB7636">
          <w:rPr>
            <w:rFonts w:ascii="Arial" w:hAnsi="Arial" w:cs="Arial"/>
            <w:i/>
            <w:sz w:val="22"/>
            <w:szCs w:val="22"/>
          </w:rPr>
          <w:t>plus</w:t>
        </w:r>
        <w:proofErr w:type="gramEnd"/>
        <w:r w:rsidRPr="00AB7636">
          <w:rPr>
            <w:rFonts w:ascii="Arial" w:hAnsi="Arial" w:cs="Arial"/>
            <w:i/>
            <w:sz w:val="22"/>
            <w:szCs w:val="22"/>
          </w:rPr>
          <w:t xml:space="preserve">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lastRenderedPageBreak/>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r w:rsidR="00C374D4" w:rsidRPr="00AB7636">
        <w:rPr>
          <w:rFonts w:ascii="Arial" w:hAnsi="Arial" w:cs="Arial"/>
          <w:sz w:val="22"/>
          <w:szCs w:val="22"/>
        </w:rPr>
        <w:t>x</w:t>
      </w:r>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w:t>
      </w:r>
      <w:r w:rsidRPr="00AB7636">
        <w:rPr>
          <w:rFonts w:ascii="Arial" w:hAnsi="Arial" w:cs="Arial"/>
          <w:i/>
          <w:sz w:val="22"/>
          <w:szCs w:val="22"/>
        </w:rPr>
        <w:lastRenderedPageBreak/>
        <w:t xml:space="preserve">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Attributable 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w:t>
      </w:r>
      <w:r w:rsidR="00703642" w:rsidRPr="00AB7636">
        <w:rPr>
          <w:rFonts w:ascii="Arial" w:hAnsi="Arial" w:cs="Arial"/>
          <w:sz w:val="22"/>
          <w:szCs w:val="22"/>
        </w:rPr>
        <w:lastRenderedPageBreak/>
        <w:t xml:space="preserve">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w:t>
      </w:r>
      <w:r w:rsidR="000C20DF" w:rsidRPr="00AB7636">
        <w:rPr>
          <w:rFonts w:ascii="Arial" w:hAnsi="Arial" w:cs="Arial"/>
          <w:sz w:val="22"/>
          <w:szCs w:val="22"/>
        </w:rPr>
        <w:lastRenderedPageBreak/>
        <w:t xml:space="preserve">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Non Load</w:t>
      </w:r>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lastRenderedPageBreak/>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four year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Boundary Non Compliance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lastRenderedPageBreak/>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Capacity </w:t>
      </w:r>
      <w:r w:rsidRPr="00AB7636">
        <w:rPr>
          <w:rFonts w:ascii="Arial" w:hAnsi="Arial" w:cs="Arial"/>
          <w:i/>
          <w:sz w:val="22"/>
          <w:szCs w:val="22"/>
        </w:rPr>
        <w:t xml:space="preserve"> expressed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 xml:space="preserve">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 xml:space="preserve">up to the end of the first Financial Year (i.e. t =1), the lower of either (a) 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lastRenderedPageBreak/>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x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 xml:space="preserve">Cancellation Charge </w:t>
      </w:r>
      <w:proofErr w:type="spellStart"/>
      <w:r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x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w:t>
      </w:r>
      <w:proofErr w:type="spellStart"/>
      <w:r w:rsidR="001925EA"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lastRenderedPageBreak/>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x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Profile</w:t>
      </w:r>
      <w:r w:rsidR="00892EF0" w:rsidRPr="00AB7636">
        <w:rPr>
          <w:rFonts w:ascii="Arial" w:hAnsi="Arial" w:cs="Arial"/>
          <w:i/>
          <w:sz w:val="22"/>
          <w:szCs w:val="22"/>
          <w:vertAlign w:val="subscript"/>
        </w:rPr>
        <w:t>t</w:t>
      </w:r>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 xml:space="preserve">the </w:t>
      </w:r>
      <w:proofErr w:type="spellStart"/>
      <w:r w:rsidRPr="00AB7636">
        <w:rPr>
          <w:rFonts w:ascii="Arial" w:hAnsi="Arial" w:cs="Arial"/>
          <w:i/>
          <w:sz w:val="22"/>
          <w:szCs w:val="22"/>
          <w:lang w:val="fr-FR"/>
        </w:rPr>
        <w:t>period</w:t>
      </w:r>
      <w:proofErr w:type="spellEnd"/>
      <w:r w:rsidRPr="00AB7636">
        <w:rPr>
          <w:rFonts w:ascii="Arial" w:hAnsi="Arial" w:cs="Arial"/>
          <w:i/>
          <w:sz w:val="22"/>
          <w:szCs w:val="22"/>
          <w:lang w:val="fr-FR"/>
        </w:rPr>
        <w:t xml:space="preserve"> of 20 Business Days (inclusive) </w:t>
      </w:r>
      <w:proofErr w:type="spellStart"/>
      <w:r w:rsidRPr="00AB7636">
        <w:rPr>
          <w:rFonts w:ascii="Arial" w:hAnsi="Arial" w:cs="Arial"/>
          <w:i/>
          <w:sz w:val="22"/>
          <w:szCs w:val="22"/>
          <w:lang w:val="fr-FR"/>
        </w:rPr>
        <w:t>from</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day</w:t>
      </w:r>
      <w:proofErr w:type="spellEnd"/>
      <w:r w:rsidRPr="00AB7636">
        <w:rPr>
          <w:rFonts w:ascii="Arial" w:hAnsi="Arial" w:cs="Arial"/>
          <w:i/>
          <w:sz w:val="22"/>
          <w:szCs w:val="22"/>
          <w:lang w:val="fr-FR"/>
        </w:rPr>
        <w:t xml:space="preserve"> on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having</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exhausted</w:t>
      </w:r>
      <w:proofErr w:type="spellEnd"/>
      <w:r w:rsidRPr="00AB7636">
        <w:rPr>
          <w:rFonts w:ascii="Arial" w:hAnsi="Arial" w:cs="Arial"/>
          <w:i/>
          <w:sz w:val="22"/>
          <w:szCs w:val="22"/>
          <w:lang w:val="fr-FR"/>
        </w:rPr>
        <w:t xml:space="preserve"> all </w:t>
      </w:r>
      <w:proofErr w:type="spellStart"/>
      <w:r w:rsidRPr="00AB7636">
        <w:rPr>
          <w:rFonts w:ascii="Arial" w:hAnsi="Arial" w:cs="Arial"/>
          <w:i/>
          <w:sz w:val="22"/>
          <w:szCs w:val="22"/>
          <w:lang w:val="fr-FR"/>
        </w:rPr>
        <w:t>appeals</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Judicial</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Review</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proceedings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against</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Authority’s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decision</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approve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are </w:t>
      </w:r>
      <w:proofErr w:type="spellStart"/>
      <w:r w:rsidRPr="00AB7636">
        <w:rPr>
          <w:rFonts w:ascii="Arial" w:hAnsi="Arial" w:cs="Arial"/>
          <w:i/>
          <w:sz w:val="22"/>
          <w:szCs w:val="22"/>
          <w:lang w:val="fr-FR"/>
        </w:rPr>
        <w:t>concluded</w:t>
      </w:r>
      <w:proofErr w:type="spellEnd"/>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t xml:space="preserve">The « CMP213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means</w:t>
      </w:r>
      <w:proofErr w:type="spellEnd"/>
      <w:r w:rsidRPr="00AB7636">
        <w:rPr>
          <w:rFonts w:ascii="Arial" w:hAnsi="Arial" w:cs="Arial"/>
          <w:i/>
          <w:sz w:val="22"/>
          <w:szCs w:val="22"/>
          <w:lang w:val="fr-FR"/>
        </w:rPr>
        <w:t xml:space="preserve"> the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in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w:t>
      </w:r>
      <w:proofErr w:type="spellStart"/>
      <w:r w:rsidRPr="00AB7636">
        <w:rPr>
          <w:rFonts w:ascii="Arial" w:hAnsi="Arial" w:cs="Arial"/>
          <w:i/>
          <w:sz w:val="22"/>
          <w:szCs w:val="22"/>
          <w:lang w:val="fr-FR"/>
        </w:rPr>
        <w:t>is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directed</w:t>
      </w:r>
      <w:proofErr w:type="spellEnd"/>
      <w:r w:rsidRPr="00AB7636">
        <w:rPr>
          <w:rFonts w:ascii="Arial" w:hAnsi="Arial" w:cs="Arial"/>
          <w:i/>
          <w:sz w:val="22"/>
          <w:szCs w:val="22"/>
          <w:lang w:val="fr-FR"/>
        </w:rPr>
        <w:t xml:space="preserve"> by the </w:t>
      </w:r>
      <w:proofErr w:type="spellStart"/>
      <w:r w:rsidRPr="00AB7636">
        <w:rPr>
          <w:rFonts w:ascii="Arial" w:hAnsi="Arial" w:cs="Arial"/>
          <w:i/>
          <w:sz w:val="22"/>
          <w:szCs w:val="22"/>
          <w:lang w:val="fr-FR"/>
        </w:rPr>
        <w:t>Authority</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take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effect</w:t>
      </w:r>
      <w:proofErr w:type="spellEnd"/>
      <w:r w:rsidRPr="00AB7636">
        <w:rPr>
          <w:rFonts w:ascii="Arial" w:hAnsi="Arial" w:cs="Arial"/>
          <w:i/>
          <w:sz w:val="22"/>
          <w:szCs w:val="22"/>
          <w:lang w:val="fr-FR"/>
        </w:rPr>
        <w: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proofErr w:type="spellStart"/>
      <w:r w:rsidRPr="00AB7636">
        <w:rPr>
          <w:rFonts w:ascii="Arial" w:hAnsi="Arial" w:cs="Arial"/>
          <w:i/>
          <w:sz w:val="22"/>
          <w:szCs w:val="22"/>
          <w:lang w:val="fr-FR"/>
        </w:rPr>
        <w:t>Wider</w:t>
      </w:r>
      <w:proofErr w:type="spellEnd"/>
      <w:r w:rsidRPr="00AB7636">
        <w:rPr>
          <w:rFonts w:ascii="Arial" w:hAnsi="Arial" w:cs="Arial"/>
          <w:i/>
          <w:sz w:val="22"/>
          <w:szCs w:val="22"/>
          <w:lang w:val="fr-FR"/>
        </w:rPr>
        <w:t xml:space="preserve"> </w:t>
      </w:r>
      <w:r w:rsidRPr="00AB7636">
        <w:rPr>
          <w:rFonts w:ascii="Arial" w:hAnsi="Arial" w:cs="Arial"/>
          <w:i/>
          <w:sz w:val="22"/>
          <w:szCs w:val="22"/>
        </w:rPr>
        <w:t>Cancellation Charge</w:t>
      </w:r>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zero</w:t>
      </w:r>
      <w:proofErr w:type="spellEnd"/>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lastRenderedPageBreak/>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r w:rsidR="00F21AE4" w:rsidRPr="00AB7636">
        <w:rPr>
          <w:rFonts w:ascii="Arial" w:hAnsi="Arial" w:cs="Arial"/>
          <w:b/>
          <w:sz w:val="22"/>
          <w:szCs w:val="22"/>
        </w:rPr>
        <w:t>The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r w:rsidR="0088661B" w:rsidRPr="00AB7636">
        <w:rPr>
          <w:rFonts w:ascii="Arial" w:hAnsi="Arial" w:cs="Arial"/>
          <w:b/>
          <w:i/>
          <w:sz w:val="22"/>
          <w:szCs w:val="22"/>
        </w:rPr>
        <w:t xml:space="preserve">Non Load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r w:rsidRPr="00AB7636">
        <w:rPr>
          <w:rFonts w:ascii="Arial" w:hAnsi="Arial" w:cs="Arial"/>
          <w:b/>
          <w:sz w:val="22"/>
          <w:szCs w:val="22"/>
        </w:rPr>
        <w:t>Non Compliance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r w:rsidR="00BB23E5" w:rsidRPr="00AB7636">
        <w:rPr>
          <w:rFonts w:ascii="Arial" w:hAnsi="Arial" w:cs="Arial"/>
          <w:b/>
          <w:sz w:val="22"/>
          <w:szCs w:val="22"/>
        </w:rPr>
        <w:t>The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at the following times and in respect of the following periods:-</w:t>
      </w:r>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w:t>
        </w:r>
        <w:proofErr w:type="spellStart"/>
        <w:r w:rsidRPr="00AB7636">
          <w:rPr>
            <w:rFonts w:ascii="Arial" w:hAnsi="Arial" w:cs="Arial"/>
            <w:sz w:val="22"/>
            <w:szCs w:val="22"/>
          </w:rPr>
          <w:t>i</w:t>
        </w:r>
        <w:proofErr w:type="spellEnd"/>
        <w:r w:rsidRPr="00AB7636">
          <w:rPr>
            <w:rFonts w:ascii="Arial" w:hAnsi="Arial" w:cs="Arial"/>
            <w:sz w:val="22"/>
            <w:szCs w:val="22"/>
          </w:rPr>
          <w:t xml:space="preserve">)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lastRenderedPageBreak/>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for the 6 month period and, for the project generally</w:t>
      </w:r>
      <w:r w:rsidRPr="00AB7636">
        <w:rPr>
          <w:rFonts w:ascii="Arial" w:hAnsi="Arial" w:cs="Arial"/>
          <w:sz w:val="22"/>
          <w:szCs w:val="22"/>
        </w:rPr>
        <w:t xml:space="preserve">. In addition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sz w:val="22"/>
          <w:szCs w:val="22"/>
        </w:rPr>
        <w:lastRenderedPageBreak/>
        <w:t xml:space="preserve">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r w:rsidRPr="00AB7636">
        <w:rPr>
          <w:rFonts w:ascii="Arial" w:hAnsi="Arial" w:cs="Arial"/>
          <w:sz w:val="22"/>
          <w:szCs w:val="22"/>
        </w:rPr>
        <w:t xml:space="preserve">, as the case may be, and/or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has to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lastRenderedPageBreak/>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r w:rsidRPr="00AB7636">
        <w:rPr>
          <w:rFonts w:ascii="Arial" w:eastAsia="MS Mincho" w:hAnsi="Arial" w:cs="Arial"/>
          <w:b/>
          <w:bCs/>
          <w:sz w:val="22"/>
          <w:szCs w:val="22"/>
          <w:lang w:eastAsia="ja-JP"/>
        </w:rPr>
        <w:t>The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lastRenderedPageBreak/>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In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lastRenderedPageBreak/>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onsents In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Key Consents In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AB7636"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00344F01"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lastRenderedPageBreak/>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 xml:space="preserve">Bilateral Embedded </w:t>
      </w:r>
      <w:r w:rsidR="002B7657" w:rsidRPr="00AB7636">
        <w:rPr>
          <w:rFonts w:ascii="Arial" w:hAnsi="Arial" w:cs="Arial"/>
          <w:b/>
          <w:sz w:val="22"/>
          <w:szCs w:val="22"/>
        </w:rPr>
        <w:lastRenderedPageBreak/>
        <w:t>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to:-</w:t>
      </w:r>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by any one of the following:-</w:t>
      </w:r>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w:t>
      </w:r>
      <w:r w:rsidR="00367E83" w:rsidRPr="00AB7636">
        <w:rPr>
          <w:rFonts w:ascii="Arial" w:hAnsi="Arial" w:cs="Arial"/>
          <w:sz w:val="22"/>
          <w:szCs w:val="22"/>
        </w:rPr>
        <w:lastRenderedPageBreak/>
        <w:t xml:space="preserve">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as a consequence of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lastRenderedPageBreak/>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and/or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w:t>
      </w:r>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Bank Account</w:t>
      </w:r>
      <w:r w:rsidR="00367E83" w:rsidRPr="00AB7636">
        <w:rPr>
          <w:rFonts w:ascii="Arial" w:hAnsi="Arial" w:cs="Arial"/>
          <w:sz w:val="22"/>
          <w:szCs w:val="22"/>
        </w:rPr>
        <w:t>:-</w:t>
      </w:r>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lastRenderedPageBreak/>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r w:rsidRPr="00AB7636">
        <w:rPr>
          <w:rFonts w:ascii="Arial" w:hAnsi="Arial" w:cs="Arial"/>
          <w:sz w:val="22"/>
          <w:szCs w:val="22"/>
        </w:rPr>
        <w:t xml:space="preserve">The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w:t>
      </w:r>
      <w:r w:rsidRPr="00AB7636">
        <w:rPr>
          <w:rFonts w:ascii="Arial" w:hAnsi="Arial"/>
          <w:sz w:val="22"/>
          <w:szCs w:val="22"/>
        </w:rPr>
        <w:lastRenderedPageBreak/>
        <w:t xml:space="preserve">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Notwithstanding any provision aforesaid:-</w:t>
      </w:r>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and committed at least 45 days before this in the following manner:</w:t>
      </w:r>
      <w:r w:rsidR="00D30700" w:rsidRPr="00AB7636">
        <w:rPr>
          <w:rFonts w:ascii="Arial" w:hAnsi="Arial" w:cs="Arial"/>
          <w:sz w:val="22"/>
          <w:szCs w:val="22"/>
        </w:rPr>
        <w:t>-</w:t>
      </w:r>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it  must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3" w:author="Chris Warburton (NESO)" w:date="2025-05-28T14:31:00Z" w16du:dateUtc="2025-05-28T13:31:00Z"/>
          <w:rFonts w:ascii="Arial" w:hAnsi="Arial" w:cs="Arial"/>
          <w:sz w:val="22"/>
          <w:szCs w:val="22"/>
        </w:rPr>
      </w:pPr>
      <w:ins w:id="314"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15" w:author="Chris Warburton (NESO)" w:date="2025-05-29T12:39:00Z" w16du:dateUtc="2025-05-29T11:39:00Z">
        <w:r w:rsidR="00F529AE" w:rsidRPr="00AB7636">
          <w:rPr>
            <w:rFonts w:ascii="Arial" w:hAnsi="Arial" w:cs="Arial"/>
            <w:bCs/>
            <w:sz w:val="22"/>
            <w:szCs w:val="22"/>
            <w:rPrChange w:id="316"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17"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18"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19"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0" w:author="Chris Warburton (NESO)" w:date="2025-06-03T06:07:00Z" w16du:dateUtc="2025-06-03T05:07:00Z">
              <w:rPr>
                <w:rFonts w:ascii="Arial" w:hAnsi="Arial" w:cs="Arial"/>
                <w:bCs/>
                <w:sz w:val="22"/>
                <w:szCs w:val="22"/>
                <w:highlight w:val="yellow"/>
              </w:rPr>
            </w:rPrChange>
          </w:rPr>
          <w:t>, w</w:t>
        </w:r>
      </w:ins>
      <w:ins w:id="321" w:author="Chris Warburton (NESO)" w:date="2025-05-28T14:31:00Z" w16du:dateUtc="2025-05-28T13:31:00Z">
        <w:r w:rsidR="00D8550B" w:rsidRPr="00AB7636">
          <w:rPr>
            <w:rFonts w:ascii="Arial" w:hAnsi="Arial" w:cs="Arial"/>
            <w:bCs/>
            <w:sz w:val="22"/>
            <w:szCs w:val="22"/>
          </w:rPr>
          <w:t>here</w:t>
        </w:r>
      </w:ins>
      <w:ins w:id="322" w:author="Chris Warburton (NESO)" w:date="2025-05-29T12:39:00Z" w16du:dateUtc="2025-05-29T11:39:00Z">
        <w:r w:rsidR="00F529AE" w:rsidRPr="00AB7636">
          <w:rPr>
            <w:rFonts w:ascii="Arial" w:hAnsi="Arial" w:cs="Arial"/>
            <w:bCs/>
            <w:sz w:val="22"/>
            <w:szCs w:val="22"/>
            <w:rPrChange w:id="323" w:author="Chris Warburton (NESO)" w:date="2025-06-03T06:07:00Z" w16du:dateUtc="2025-06-03T05:07:00Z">
              <w:rPr>
                <w:rFonts w:ascii="Arial" w:hAnsi="Arial" w:cs="Arial"/>
                <w:bCs/>
                <w:sz w:val="22"/>
                <w:szCs w:val="22"/>
                <w:highlight w:val="yellow"/>
              </w:rPr>
            </w:rPrChange>
          </w:rPr>
          <w:t xml:space="preserve"> </w:t>
        </w:r>
      </w:ins>
      <w:ins w:id="324"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25" w:author="Chris Warburton (NESO)" w:date="2025-05-28T14:33:00Z" w16du:dateUtc="2025-05-28T13:33:00Z">
        <w:r w:rsidR="00804D9F" w:rsidRPr="00AB7636">
          <w:rPr>
            <w:rFonts w:ascii="Arial" w:hAnsi="Arial" w:cs="Arial"/>
            <w:bCs/>
            <w:sz w:val="22"/>
            <w:szCs w:val="22"/>
          </w:rPr>
          <w:t>must</w:t>
        </w:r>
      </w:ins>
      <w:ins w:id="326"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27" w:author="Chris Warburton (NESO)" w:date="2025-06-02T21:07:00Z" w16du:dateUtc="2025-06-02T20:07:00Z">
        <w:r w:rsidR="00423B3E" w:rsidRPr="00AB7636">
          <w:rPr>
            <w:rFonts w:ascii="Arial" w:hAnsi="Arial" w:cs="Arial"/>
            <w:bCs/>
            <w:sz w:val="22"/>
            <w:szCs w:val="22"/>
            <w:rPrChange w:id="328"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29" w:author="Chris Warburton (NESO)" w:date="2025-06-03T06:07:00Z" w16du:dateUtc="2025-06-03T05:07:00Z">
              <w:rPr>
                <w:rFonts w:ascii="Arial" w:hAnsi="Arial" w:cs="Arial"/>
                <w:bCs/>
                <w:sz w:val="22"/>
                <w:szCs w:val="22"/>
                <w:highlight w:val="yellow"/>
              </w:rPr>
            </w:rPrChange>
          </w:rPr>
          <w:t>y</w:t>
        </w:r>
      </w:ins>
      <w:ins w:id="330" w:author="Chris Warburton (NESO)" w:date="2025-05-29T12:40:00Z" w16du:dateUtc="2025-05-29T11:40:00Z">
        <w:r w:rsidR="00F529AE" w:rsidRPr="00AB7636">
          <w:rPr>
            <w:rFonts w:ascii="Arial" w:hAnsi="Arial" w:cs="Arial"/>
            <w:bCs/>
            <w:sz w:val="22"/>
            <w:szCs w:val="22"/>
            <w:rPrChange w:id="331" w:author="Chris Warburton (NESO)" w:date="2025-06-03T06:07:00Z" w16du:dateUtc="2025-06-03T05:07:00Z">
              <w:rPr>
                <w:rFonts w:ascii="Arial" w:hAnsi="Arial" w:cs="Arial"/>
                <w:bCs/>
                <w:sz w:val="22"/>
                <w:szCs w:val="22"/>
                <w:highlight w:val="yellow"/>
              </w:rPr>
            </w:rPrChange>
          </w:rPr>
          <w:t xml:space="preserve"> amount of the</w:t>
        </w:r>
      </w:ins>
      <w:ins w:id="332"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3" w:author="Chris Warburton (NESO)" w:date="2025-05-29T12:38:00Z" w16du:dateUtc="2025-05-29T11:38:00Z">
        <w:r w:rsidR="002D2293" w:rsidRPr="00AB7636">
          <w:rPr>
            <w:rFonts w:ascii="Arial" w:hAnsi="Arial" w:cs="Arial"/>
            <w:bCs/>
            <w:sz w:val="22"/>
            <w:szCs w:val="22"/>
            <w:rPrChange w:id="334" w:author="Chris Warburton (NESO)" w:date="2025-06-03T06:07:00Z" w16du:dateUtc="2025-06-03T05:07:00Z">
              <w:rPr>
                <w:rFonts w:ascii="Arial" w:hAnsi="Arial" w:cs="Arial"/>
                <w:bCs/>
                <w:sz w:val="22"/>
                <w:szCs w:val="22"/>
                <w:highlight w:val="yellow"/>
              </w:rPr>
            </w:rPrChange>
          </w:rPr>
          <w:t>has been reduced to £0</w:t>
        </w:r>
      </w:ins>
      <w:ins w:id="335" w:author="Chris Warburton (NESO)" w:date="2025-05-28T14:32:00Z" w16du:dateUtc="2025-05-28T13:32:00Z">
        <w:r w:rsidRPr="00AB7636">
          <w:rPr>
            <w:rFonts w:ascii="Arial" w:hAnsi="Arial" w:cs="Arial"/>
            <w:sz w:val="22"/>
            <w:szCs w:val="22"/>
          </w:rPr>
          <w:t xml:space="preserve">, provided that </w:t>
        </w:r>
      </w:ins>
      <w:ins w:id="336" w:author="Chris Warburton (NESO)" w:date="2025-05-28T14:35:00Z" w16du:dateUtc="2025-05-28T13:35:00Z">
        <w:r w:rsidR="00CD2356" w:rsidRPr="00AB7636">
          <w:rPr>
            <w:rFonts w:ascii="Arial" w:hAnsi="Arial" w:cs="Arial"/>
            <w:sz w:val="22"/>
            <w:szCs w:val="22"/>
          </w:rPr>
          <w:t xml:space="preserve">the security </w:t>
        </w:r>
      </w:ins>
      <w:ins w:id="337" w:author="Chris Warburton (NESO)" w:date="2025-05-28T14:39:00Z" w16du:dateUtc="2025-05-28T13:39:00Z">
        <w:r w:rsidR="005D6FF5" w:rsidRPr="00AB7636">
          <w:rPr>
            <w:rFonts w:ascii="Arial" w:hAnsi="Arial" w:cs="Arial"/>
            <w:sz w:val="22"/>
            <w:szCs w:val="22"/>
          </w:rPr>
          <w:t>is not required to</w:t>
        </w:r>
      </w:ins>
      <w:ins w:id="338" w:author="Chris Warburton (NESO)" w:date="2025-05-28T14:35:00Z" w16du:dateUtc="2025-05-28T13:35:00Z">
        <w:r w:rsidR="00CD2356" w:rsidRPr="00AB7636">
          <w:rPr>
            <w:rFonts w:ascii="Arial" w:hAnsi="Arial" w:cs="Arial"/>
            <w:sz w:val="22"/>
            <w:szCs w:val="22"/>
          </w:rPr>
          <w:t xml:space="preserve"> be released until </w:t>
        </w:r>
      </w:ins>
      <w:ins w:id="339" w:author="Chris Warburton (NESO)" w:date="2025-05-29T12:43:00Z" w16du:dateUtc="2025-05-29T11:43:00Z">
        <w:r w:rsidR="006B4425" w:rsidRPr="00AB7636">
          <w:rPr>
            <w:rFonts w:ascii="Arial" w:hAnsi="Arial" w:cs="Arial"/>
            <w:sz w:val="22"/>
            <w:szCs w:val="22"/>
            <w:rPrChange w:id="340" w:author="Chris Warburton (NESO)" w:date="2025-06-03T06:07:00Z" w16du:dateUtc="2025-06-03T05:07:00Z">
              <w:rPr>
                <w:rFonts w:ascii="Arial" w:hAnsi="Arial" w:cs="Arial"/>
                <w:sz w:val="22"/>
                <w:szCs w:val="22"/>
                <w:highlight w:val="cyan"/>
              </w:rPr>
            </w:rPrChange>
          </w:rPr>
          <w:t xml:space="preserve">any </w:t>
        </w:r>
      </w:ins>
      <w:ins w:id="341" w:author="Chris Warburton (NESO)" w:date="2025-05-28T14:35:00Z" w16du:dateUtc="2025-05-28T13:35:00Z">
        <w:r w:rsidR="00CD2356" w:rsidRPr="00AB7636">
          <w:rPr>
            <w:rFonts w:ascii="Arial" w:hAnsi="Arial" w:cs="Arial"/>
            <w:sz w:val="22"/>
            <w:szCs w:val="22"/>
          </w:rPr>
          <w:t>substitute security</w:t>
        </w:r>
      </w:ins>
      <w:ins w:id="342" w:author="Chris Warburton (NESO)" w:date="2025-05-29T12:42:00Z" w16du:dateUtc="2025-05-29T11:42:00Z">
        <w:r w:rsidR="006B4425" w:rsidRPr="00AB7636">
          <w:rPr>
            <w:rFonts w:ascii="Arial" w:hAnsi="Arial" w:cs="Arial"/>
            <w:sz w:val="22"/>
            <w:szCs w:val="22"/>
            <w:rPrChange w:id="343" w:author="Chris Warburton (NESO)" w:date="2025-06-03T06:07:00Z" w16du:dateUtc="2025-06-03T05:07:00Z">
              <w:rPr>
                <w:rFonts w:ascii="Arial" w:hAnsi="Arial" w:cs="Arial"/>
                <w:sz w:val="22"/>
                <w:szCs w:val="22"/>
                <w:highlight w:val="yellow"/>
              </w:rPr>
            </w:rPrChange>
          </w:rPr>
          <w:t xml:space="preserve"> required under this Section </w:t>
        </w:r>
      </w:ins>
      <w:ins w:id="344" w:author="Chris Warburton (NESO)" w:date="2025-05-29T12:43:00Z" w16du:dateUtc="2025-05-29T11:43:00Z">
        <w:r w:rsidR="006B4425" w:rsidRPr="00AB7636">
          <w:rPr>
            <w:rFonts w:ascii="Arial" w:hAnsi="Arial" w:cs="Arial"/>
            <w:sz w:val="22"/>
            <w:szCs w:val="22"/>
            <w:rPrChange w:id="345" w:author="Chris Warburton (NESO)" w:date="2025-06-03T06:07:00Z" w16du:dateUtc="2025-06-03T05:07:00Z">
              <w:rPr>
                <w:rFonts w:ascii="Arial" w:hAnsi="Arial" w:cs="Arial"/>
                <w:sz w:val="22"/>
                <w:szCs w:val="22"/>
                <w:highlight w:val="yellow"/>
              </w:rPr>
            </w:rPrChange>
          </w:rPr>
          <w:t>15</w:t>
        </w:r>
      </w:ins>
      <w:ins w:id="346"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47"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lastRenderedPageBreak/>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r w:rsidR="001B769A" w:rsidRPr="00AB7636">
        <w:rPr>
          <w:rFonts w:ascii="Arial" w:hAnsi="Arial" w:cs="Arial"/>
          <w:b/>
          <w:sz w:val="22"/>
          <w:szCs w:val="22"/>
        </w:rPr>
        <w:t>The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48"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Pr="00AB7636"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69A2C2F5" w14:textId="57A7D635" w:rsidR="00D75B55" w:rsidRPr="00AB7636" w:rsidRDefault="00D75B55">
      <w:pPr>
        <w:rPr>
          <w:rFonts w:ascii="Arial" w:hAnsi="Arial" w:cs="Arial"/>
          <w:sz w:val="22"/>
          <w:szCs w:val="22"/>
        </w:rPr>
      </w:pPr>
    </w:p>
    <w:p w14:paraId="0A763B1D" w14:textId="7715A43C"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49" w:author="Chris Warburton (NESO)" w:date="2025-05-08T08:43:00Z" w16du:dateUtc="2025-05-08T07:43:00Z"/>
          <w:rFonts w:ascii="Arial" w:hAnsi="Arial" w:cs="Arial"/>
          <w:b/>
          <w:sz w:val="22"/>
          <w:szCs w:val="22"/>
          <w:u w:val="single"/>
        </w:rPr>
      </w:pPr>
      <w:ins w:id="350" w:author="Chris Warburton (NESO)" w:date="2025-05-08T08:43:00Z" w16du:dateUtc="2025-05-08T07:43:00Z">
        <w:r w:rsidRPr="00AB7636">
          <w:rPr>
            <w:rFonts w:ascii="Arial" w:hAnsi="Arial" w:cs="Arial"/>
            <w:b/>
            <w:sz w:val="22"/>
            <w:szCs w:val="22"/>
            <w:u w:val="single"/>
          </w:rPr>
          <w:t>PART FIVE</w:t>
        </w:r>
      </w:ins>
      <w:ins w:id="351" w:author="Angela Quinn (NESO)" w:date="2025-05-13T10:56:00Z">
        <w:r w:rsidR="703C6BE1" w:rsidRPr="00AB7636">
          <w:rPr>
            <w:rFonts w:ascii="Arial" w:hAnsi="Arial" w:cs="Arial"/>
            <w:b/>
            <w:bCs/>
            <w:sz w:val="22"/>
            <w:szCs w:val="22"/>
            <w:u w:val="single"/>
          </w:rPr>
          <w:t xml:space="preserve"> </w:t>
        </w:r>
      </w:ins>
      <w:ins w:id="352"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3"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54" w:author="Chris Warburton (NESO)" w:date="2025-05-08T08:43:00Z" w16du:dateUtc="2025-05-08T07:43:00Z"/>
          <w:rFonts w:ascii="Arial" w:hAnsi="Arial" w:cs="Arial"/>
          <w:sz w:val="22"/>
          <w:szCs w:val="22"/>
        </w:rPr>
      </w:pPr>
      <w:ins w:id="355" w:author="Chris Warburton (NESO)" w:date="2025-05-08T08:43:00Z" w16du:dateUtc="2025-05-08T07:43:00Z">
        <w:r w:rsidRPr="00AB7636">
          <w:rPr>
            <w:rFonts w:ascii="Arial" w:hAnsi="Arial" w:cs="Arial"/>
            <w:b/>
            <w:sz w:val="22"/>
            <w:szCs w:val="22"/>
            <w:rPrChange w:id="356"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57" w:author="Chris Warburton (NESO)" w:date="2025-06-03T06:07:00Z" w16du:dateUtc="2025-06-03T05:07:00Z">
              <w:rPr/>
            </w:rPrChange>
          </w:rPr>
          <w:t xml:space="preserve">The </w:t>
        </w:r>
        <w:r w:rsidRPr="00AB7636">
          <w:rPr>
            <w:rFonts w:ascii="Arial" w:hAnsi="Arial" w:cs="Arial"/>
            <w:b/>
            <w:sz w:val="22"/>
            <w:szCs w:val="22"/>
            <w:rPrChange w:id="358" w:author="Chris Warburton (NESO)" w:date="2025-06-03T06:07:00Z" w16du:dateUtc="2025-06-03T05:07:00Z">
              <w:rPr/>
            </w:rPrChange>
          </w:rPr>
          <w:t>Progression Commitment Fee</w:t>
        </w:r>
        <w:r w:rsidRPr="00AB7636">
          <w:rPr>
            <w:rFonts w:ascii="Arial" w:hAnsi="Arial" w:cs="Arial"/>
            <w:sz w:val="22"/>
            <w:szCs w:val="22"/>
            <w:rPrChange w:id="359" w:author="Chris Warburton (NESO)" w:date="2025-06-03T06:07:00Z" w16du:dateUtc="2025-06-03T05:07:00Z">
              <w:rPr/>
            </w:rPrChange>
          </w:rPr>
          <w:t xml:space="preserve"> </w:t>
        </w:r>
      </w:ins>
      <w:ins w:id="360" w:author="Chris Warburton (NESO)" w:date="2025-05-23T05:27:00Z" w16du:dateUtc="2025-05-23T04:27:00Z">
        <w:r w:rsidR="00D769C7" w:rsidRPr="00AB7636">
          <w:rPr>
            <w:rFonts w:ascii="Arial" w:hAnsi="Arial" w:cs="Arial"/>
            <w:sz w:val="22"/>
            <w:szCs w:val="22"/>
          </w:rPr>
          <w:t>shall become</w:t>
        </w:r>
      </w:ins>
      <w:ins w:id="361" w:author="Chris Warburton (NESO)" w:date="2025-05-23T05:25:00Z" w16du:dateUtc="2025-05-23T04:25:00Z">
        <w:r w:rsidR="00455EDA" w:rsidRPr="00AB7636">
          <w:rPr>
            <w:rFonts w:ascii="Arial" w:hAnsi="Arial" w:cs="Arial"/>
            <w:sz w:val="22"/>
            <w:szCs w:val="22"/>
          </w:rPr>
          <w:t xml:space="preserve"> payable</w:t>
        </w:r>
      </w:ins>
      <w:ins w:id="362" w:author="Chris Warburton (NESO)" w:date="2025-05-08T08:43:00Z" w16du:dateUtc="2025-05-08T07:43:00Z">
        <w:r w:rsidRPr="00AB7636">
          <w:rPr>
            <w:rFonts w:ascii="Arial" w:hAnsi="Arial" w:cs="Arial"/>
            <w:sz w:val="22"/>
            <w:szCs w:val="22"/>
            <w:rPrChange w:id="363" w:author="Chris Warburton (NESO)" w:date="2025-06-03T06:07:00Z" w16du:dateUtc="2025-06-03T05:07:00Z">
              <w:rPr/>
            </w:rPrChange>
          </w:rPr>
          <w:t xml:space="preserve"> in accordance with</w:t>
        </w:r>
      </w:ins>
      <w:ins w:id="364" w:author="Chris Warburton (NESO)" w:date="2025-05-23T05:27:00Z" w16du:dateUtc="2025-05-23T04:27:00Z">
        <w:r w:rsidR="00D769C7" w:rsidRPr="00AB7636">
          <w:rPr>
            <w:rFonts w:ascii="Arial" w:hAnsi="Arial" w:cs="Arial"/>
            <w:sz w:val="22"/>
            <w:szCs w:val="22"/>
          </w:rPr>
          <w:t>,</w:t>
        </w:r>
      </w:ins>
      <w:ins w:id="365" w:author="Chris Warburton (NESO)" w:date="2025-05-08T08:43:00Z" w16du:dateUtc="2025-05-08T07:43:00Z">
        <w:r w:rsidRPr="00AB7636">
          <w:rPr>
            <w:rFonts w:ascii="Arial" w:hAnsi="Arial" w:cs="Arial"/>
            <w:sz w:val="22"/>
            <w:szCs w:val="22"/>
            <w:rPrChange w:id="366" w:author="Chris Warburton (NESO)" w:date="2025-06-03T06:07:00Z" w16du:dateUtc="2025-06-03T05:07:00Z">
              <w:rPr/>
            </w:rPrChange>
          </w:rPr>
          <w:t xml:space="preserve"> and shall be calculated in accordance with, this Part</w:t>
        </w:r>
      </w:ins>
      <w:ins w:id="367" w:author="Chris Warburton (NESO)" w:date="2025-05-13T12:08:00Z" w16du:dateUtc="2025-05-13T11:08:00Z">
        <w:r w:rsidR="00876D79" w:rsidRPr="00AB7636">
          <w:rPr>
            <w:rFonts w:ascii="Arial" w:hAnsi="Arial" w:cs="Arial"/>
            <w:sz w:val="22"/>
            <w:szCs w:val="22"/>
          </w:rPr>
          <w:t xml:space="preserve"> Five</w:t>
        </w:r>
      </w:ins>
      <w:ins w:id="368" w:author="Chris Warburton (NESO)" w:date="2025-05-08T08:43:00Z">
        <w:r w:rsidRPr="00AB7636">
          <w:rPr>
            <w:rFonts w:ascii="Arial" w:hAnsi="Arial" w:cs="Arial"/>
            <w:sz w:val="22"/>
            <w:szCs w:val="22"/>
            <w:rPrChange w:id="369" w:author="Chris Warburton (NESO)" w:date="2025-06-03T06:07:00Z" w16du:dateUtc="2025-06-03T05:07:00Z">
              <w:rPr/>
            </w:rPrChange>
          </w:rPr>
          <w:t>.</w:t>
        </w:r>
      </w:ins>
      <w:ins w:id="370"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7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72" w:author="Chris Warburton (NESO)" w:date="2025-05-21T21:25:00Z" w16du:dateUtc="2025-05-21T20:25:00Z">
        <w:r w:rsidR="005E10AC" w:rsidRPr="00AB7636">
          <w:rPr>
            <w:rFonts w:ascii="Arial" w:hAnsi="Arial" w:cs="Arial"/>
            <w:sz w:val="22"/>
            <w:szCs w:val="22"/>
          </w:rPr>
          <w:t>is only payable</w:t>
        </w:r>
      </w:ins>
      <w:ins w:id="373" w:author="Chris Warburton (NESO)" w:date="2025-05-23T05:14:00Z" w16du:dateUtc="2025-05-23T04:14:00Z">
        <w:r w:rsidR="00FA27D9" w:rsidRPr="00AB7636">
          <w:rPr>
            <w:rFonts w:ascii="Arial" w:hAnsi="Arial" w:cs="Arial"/>
            <w:sz w:val="22"/>
            <w:szCs w:val="22"/>
          </w:rPr>
          <w:t xml:space="preserve"> (in accordance with this Section 15)</w:t>
        </w:r>
      </w:ins>
      <w:ins w:id="374" w:author="Chris Warburton (NESO)" w:date="2025-05-21T21:25:00Z" w16du:dateUtc="2025-05-21T20:25:00Z">
        <w:r w:rsidR="005E10AC" w:rsidRPr="00AB7636">
          <w:rPr>
            <w:rFonts w:ascii="Arial" w:hAnsi="Arial" w:cs="Arial"/>
            <w:sz w:val="22"/>
            <w:szCs w:val="22"/>
          </w:rPr>
          <w:t xml:space="preserve"> from the</w:t>
        </w:r>
      </w:ins>
      <w:ins w:id="375"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76"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77"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78" w:author="Chris Warburton (NESO)" w:date="2025-06-03T06:07:00Z" w16du:dateUtc="2025-06-03T05:07:00Z">
              <w:rPr>
                <w:rFonts w:ascii="Arial" w:hAnsi="Arial" w:cs="Arial"/>
                <w:sz w:val="22"/>
                <w:szCs w:val="22"/>
              </w:rPr>
            </w:rPrChange>
          </w:rPr>
          <w:t xml:space="preserve">PCF </w:t>
        </w:r>
      </w:ins>
      <w:ins w:id="379" w:author="Chris Warburton (NESO)" w:date="2025-05-08T14:16:00Z" w16du:dateUtc="2025-05-08T13:16:00Z">
        <w:r w:rsidR="001719FF" w:rsidRPr="00AB7636">
          <w:rPr>
            <w:rFonts w:ascii="Arial" w:hAnsi="Arial" w:cs="Arial"/>
            <w:b/>
            <w:sz w:val="22"/>
            <w:szCs w:val="22"/>
            <w:rPrChange w:id="380" w:author="Chris Warburton (NESO)" w:date="2025-06-03T06:07:00Z" w16du:dateUtc="2025-06-03T05:07:00Z">
              <w:rPr>
                <w:rFonts w:ascii="Arial" w:hAnsi="Arial" w:cs="Arial"/>
                <w:sz w:val="22"/>
                <w:szCs w:val="22"/>
              </w:rPr>
            </w:rPrChange>
          </w:rPr>
          <w:t>Activation</w:t>
        </w:r>
      </w:ins>
      <w:ins w:id="381" w:author="Chris Warburton (NESO)" w:date="2025-05-08T08:43:00Z" w16du:dateUtc="2025-05-08T07:43:00Z">
        <w:r w:rsidRPr="00AB7636">
          <w:rPr>
            <w:rFonts w:ascii="Arial" w:hAnsi="Arial" w:cs="Arial"/>
            <w:b/>
            <w:sz w:val="22"/>
            <w:szCs w:val="22"/>
            <w:rPrChange w:id="382"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83" w:author="Chris Warburton (NESO)" w:date="2025-06-03T06:07:00Z" w16du:dateUtc="2025-06-03T05:07:00Z">
              <w:rPr>
                <w:rFonts w:ascii="Arial" w:hAnsi="Arial" w:cs="Arial"/>
                <w:sz w:val="22"/>
                <w:szCs w:val="22"/>
              </w:rPr>
            </w:rPrChange>
          </w:rPr>
          <w:t xml:space="preserve">PCF </w:t>
        </w:r>
      </w:ins>
      <w:ins w:id="384" w:author="Chris Warburton (NESO)" w:date="2025-05-08T14:16:00Z" w16du:dateUtc="2025-05-08T13:16:00Z">
        <w:r w:rsidR="001719FF" w:rsidRPr="00AB7636">
          <w:rPr>
            <w:rFonts w:ascii="Arial" w:hAnsi="Arial" w:cs="Arial"/>
            <w:b/>
            <w:sz w:val="22"/>
            <w:szCs w:val="22"/>
            <w:rPrChange w:id="385" w:author="Chris Warburton (NESO)" w:date="2025-06-03T06:07:00Z" w16du:dateUtc="2025-06-03T05:07:00Z">
              <w:rPr>
                <w:rFonts w:ascii="Arial" w:hAnsi="Arial" w:cs="Arial"/>
                <w:sz w:val="22"/>
                <w:szCs w:val="22"/>
              </w:rPr>
            </w:rPrChange>
          </w:rPr>
          <w:t>Activation</w:t>
        </w:r>
      </w:ins>
      <w:ins w:id="386" w:author="Chris Warburton (NESO)" w:date="2025-05-08T08:43:00Z" w16du:dateUtc="2025-05-08T07:43:00Z">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88" w:author="Chris Warburton (NESO)" w:date="2025-05-08T08:43:00Z" w16du:dateUtc="2025-05-08T07:43:00Z"/>
          <w:rFonts w:ascii="Arial" w:hAnsi="Arial" w:cs="Arial"/>
          <w:b/>
          <w:bCs/>
          <w:sz w:val="22"/>
          <w:szCs w:val="22"/>
          <w:rPrChange w:id="389" w:author="Chris Warburton (NESO)" w:date="2025-06-03T06:07:00Z" w16du:dateUtc="2025-06-03T05:07:00Z">
            <w:rPr>
              <w:ins w:id="390" w:author="Chris Warburton (NESO)" w:date="2025-05-08T08:43:00Z" w16du:dateUtc="2025-05-08T07:43:00Z"/>
              <w:rFonts w:ascii="Arial" w:hAnsi="Arial" w:cs="Arial"/>
              <w:sz w:val="22"/>
              <w:szCs w:val="22"/>
            </w:rPr>
          </w:rPrChange>
        </w:rPr>
      </w:pPr>
      <w:ins w:id="391" w:author="Chris Warburton (NESO)" w:date="2025-05-08T08:43:00Z" w16du:dateUtc="2025-05-08T07:43:00Z">
        <w:r w:rsidRPr="00AB7636">
          <w:rPr>
            <w:rFonts w:ascii="Arial" w:hAnsi="Arial" w:cs="Arial"/>
            <w:b/>
            <w:bCs/>
            <w:sz w:val="22"/>
            <w:szCs w:val="22"/>
            <w:rPrChange w:id="392"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393" w:author="Chris Warburton (NESO)" w:date="2025-05-08T08:43:00Z" w16du:dateUtc="2025-05-08T07:43:00Z"/>
          <w:rFonts w:ascii="Arial" w:hAnsi="Arial" w:cs="Arial"/>
          <w:b/>
          <w:bCs/>
          <w:sz w:val="22"/>
          <w:szCs w:val="22"/>
        </w:rPr>
      </w:pPr>
      <w:ins w:id="394" w:author="Chris Warburton (NESO)" w:date="2025-05-08T08:43:00Z" w16du:dateUtc="2025-05-08T07:43:00Z">
        <w:r w:rsidRPr="00AB7636">
          <w:rPr>
            <w:rFonts w:ascii="Arial" w:hAnsi="Arial" w:cs="Arial"/>
            <w:b/>
            <w:bCs/>
            <w:sz w:val="22"/>
            <w:szCs w:val="22"/>
            <w:rPrChange w:id="395"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396"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397" w:author="Chris Warburton (NESO)" w:date="2025-05-22T21:55:00Z" w16du:dateUtc="2025-05-22T20:55:00Z"/>
          <w:rFonts w:ascii="Arial" w:hAnsi="Arial" w:cs="Arial"/>
          <w:sz w:val="22"/>
          <w:szCs w:val="22"/>
        </w:rPr>
      </w:pPr>
      <w:ins w:id="398" w:author="Chris Warburton (NESO)" w:date="2025-05-08T08:43:00Z" w16du:dateUtc="2025-05-08T07:43:00Z">
        <w:r w:rsidRPr="00AB7636">
          <w:rPr>
            <w:rFonts w:ascii="Arial" w:hAnsi="Arial" w:cs="Arial"/>
            <w:b/>
            <w:bCs/>
            <w:sz w:val="22"/>
            <w:szCs w:val="22"/>
            <w:rPrChange w:id="399" w:author="Chris Warburton (NESO)" w:date="2025-06-03T06:07:00Z" w16du:dateUtc="2025-06-03T05:07:00Z">
              <w:rPr>
                <w:rFonts w:ascii="Arial" w:hAnsi="Arial" w:cs="Arial"/>
                <w:sz w:val="22"/>
                <w:szCs w:val="22"/>
              </w:rPr>
            </w:rPrChange>
          </w:rPr>
          <w:t>2.1</w:t>
        </w:r>
        <w:r w:rsidRPr="00AB7636">
          <w:tab/>
        </w:r>
      </w:ins>
      <w:ins w:id="400" w:author="Chris Warburton (NESO)" w:date="2025-05-15T12:40:00Z" w16du:dateUtc="2025-05-15T11:40:00Z">
        <w:r w:rsidR="00C4009F" w:rsidRPr="00AB7636">
          <w:rPr>
            <w:rFonts w:ascii="Arial" w:hAnsi="Arial" w:cs="Arial"/>
            <w:sz w:val="22"/>
            <w:szCs w:val="22"/>
          </w:rPr>
          <w:t>Subject to Paragraph 2.2, t</w:t>
        </w:r>
      </w:ins>
      <w:ins w:id="401"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02" w:author="Chris Warburton (NESO)" w:date="2025-06-03T06:07:00Z" w16du:dateUtc="2025-06-03T05:07:00Z">
              <w:rPr>
                <w:rFonts w:ascii="Arial" w:hAnsi="Arial" w:cs="Arial"/>
                <w:sz w:val="22"/>
                <w:szCs w:val="22"/>
              </w:rPr>
            </w:rPrChange>
          </w:rPr>
          <w:t>Financial Year</w:t>
        </w:r>
      </w:ins>
      <w:ins w:id="403"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04" w:author="Chris Warburton (NESO)" w:date="2025-05-13T11:18:00Z" w16du:dateUtc="2025-05-13T10:18:00Z">
        <w:r w:rsidR="00F72057" w:rsidRPr="00AB7636">
          <w:rPr>
            <w:rFonts w:ascii="Arial" w:hAnsi="Arial" w:cs="Arial"/>
            <w:sz w:val="22"/>
            <w:szCs w:val="22"/>
          </w:rPr>
          <w:t xml:space="preserve">use the data it holds to </w:t>
        </w:r>
      </w:ins>
      <w:ins w:id="405" w:author="Chris Warburton (NESO)" w:date="2025-05-08T08:43:00Z" w16du:dateUtc="2025-05-08T07:43:00Z">
        <w:r w:rsidRPr="00AB7636">
          <w:rPr>
            <w:rFonts w:ascii="Arial" w:hAnsi="Arial" w:cs="Arial"/>
            <w:sz w:val="22"/>
            <w:szCs w:val="22"/>
          </w:rPr>
          <w:t xml:space="preserve">calculate and publish on its web-site the </w:t>
        </w:r>
        <w:r w:rsidRPr="00AB7636">
          <w:rPr>
            <w:rFonts w:ascii="Arial" w:hAnsi="Arial" w:cs="Arial"/>
            <w:b/>
            <w:bCs/>
            <w:sz w:val="22"/>
            <w:szCs w:val="22"/>
          </w:rPr>
          <w:t xml:space="preserve">PCF </w:t>
        </w:r>
      </w:ins>
      <w:ins w:id="406" w:author="Chris Warburton (NESO)" w:date="2025-05-08T14:22:00Z" w16du:dateUtc="2025-05-08T13:22:00Z">
        <w:r w:rsidR="00ED344E" w:rsidRPr="00AB7636">
          <w:rPr>
            <w:rFonts w:ascii="Arial" w:hAnsi="Arial" w:cs="Arial"/>
            <w:b/>
            <w:bCs/>
            <w:sz w:val="22"/>
            <w:szCs w:val="22"/>
          </w:rPr>
          <w:t>Activation</w:t>
        </w:r>
      </w:ins>
      <w:ins w:id="407"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08" w:author="Chris Warburton (NESO)" w:date="2025-05-08T14:25:00Z" w16du:dateUtc="2025-05-08T13:25:00Z">
        <w:r w:rsidR="005B715B" w:rsidRPr="00AB7636">
          <w:rPr>
            <w:rFonts w:ascii="Arial" w:hAnsi="Arial" w:cs="Arial"/>
            <w:sz w:val="22"/>
            <w:szCs w:val="22"/>
          </w:rPr>
          <w:t xml:space="preserve"> </w:t>
        </w:r>
      </w:ins>
      <w:ins w:id="409"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0"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11"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12" w:author="Chris Warburton (NESO)" w:date="2025-05-22T21:55:00Z" w16du:dateUtc="2025-05-22T20:55:00Z"/>
          <w:rFonts w:ascii="Arial" w:hAnsi="Arial" w:cs="Arial"/>
          <w:bCs/>
          <w:sz w:val="22"/>
          <w:szCs w:val="22"/>
        </w:rPr>
        <w:pPrChange w:id="413" w:author="Chris Warburton (NESO)" w:date="2025-05-22T21:55:00Z" w16du:dateUtc="2025-05-22T20:55:00Z">
          <w:pPr>
            <w:tabs>
              <w:tab w:val="left" w:pos="1418"/>
            </w:tabs>
            <w:spacing w:line="360" w:lineRule="auto"/>
            <w:ind w:left="1418" w:hanging="720"/>
            <w:jc w:val="both"/>
          </w:pPr>
        </w:pPrChange>
      </w:pPr>
      <w:ins w:id="414"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15"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16" w:author="Chris Warburton (NESO)" w:date="2025-05-22T21:57:00Z" w16du:dateUtc="2025-05-22T20:57:00Z">
        <w:r w:rsidR="00EB0597" w:rsidRPr="00AB7636">
          <w:rPr>
            <w:rFonts w:ascii="Arial" w:hAnsi="Arial" w:cs="Arial"/>
            <w:sz w:val="22"/>
            <w:szCs w:val="22"/>
          </w:rPr>
          <w:t xml:space="preserve"> (or</w:t>
        </w:r>
      </w:ins>
      <w:ins w:id="417" w:author="Chris Warburton (NESO)" w:date="2025-05-23T05:29:00Z" w16du:dateUtc="2025-05-23T04:29:00Z">
        <w:r w:rsidR="003875F3" w:rsidRPr="00AB7636">
          <w:rPr>
            <w:rFonts w:ascii="Arial" w:hAnsi="Arial" w:cs="Arial"/>
            <w:sz w:val="22"/>
            <w:szCs w:val="22"/>
          </w:rPr>
          <w:t>,</w:t>
        </w:r>
      </w:ins>
      <w:ins w:id="418" w:author="Chris Warburton (NESO)" w:date="2025-05-22T21:57:00Z" w16du:dateUtc="2025-05-22T20:57:00Z">
        <w:r w:rsidR="00EB0597" w:rsidRPr="00AB7636">
          <w:rPr>
            <w:rFonts w:ascii="Arial" w:hAnsi="Arial" w:cs="Arial"/>
            <w:sz w:val="22"/>
            <w:szCs w:val="22"/>
          </w:rPr>
          <w:t xml:space="preserve"> </w:t>
        </w:r>
      </w:ins>
      <w:ins w:id="419"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0"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21"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22" w:author="Chris Warburton (NESO)" w:date="2025-05-23T05:28:00Z" w16du:dateUtc="2025-05-23T04:28:00Z">
        <w:r w:rsidR="00040E13" w:rsidRPr="00AB7636">
          <w:rPr>
            <w:rFonts w:ascii="Arial" w:hAnsi="Arial" w:cs="Arial"/>
            <w:sz w:val="22"/>
            <w:szCs w:val="22"/>
          </w:rPr>
          <w:t xml:space="preserve"> immediately</w:t>
        </w:r>
      </w:ins>
      <w:ins w:id="423"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24" w:author="Chris Warburton (NESO)" w:date="2025-05-22T21:55:00Z" w16du:dateUtc="2025-05-22T20:55:00Z"/>
          <w:rFonts w:ascii="Arial" w:hAnsi="Arial" w:cs="Arial"/>
          <w:sz w:val="22"/>
          <w:szCs w:val="22"/>
        </w:rPr>
      </w:pPr>
      <w:ins w:id="425" w:author="Chris Warburton (NESO)" w:date="2025-05-22T21:55:00Z" w16du:dateUtc="2025-05-22T20:55:00Z">
        <w:r w:rsidRPr="00AB7636">
          <w:rPr>
            <w:rFonts w:ascii="Arial" w:hAnsi="Arial" w:cs="Arial"/>
            <w:b/>
            <w:bCs/>
            <w:sz w:val="22"/>
            <w:szCs w:val="22"/>
            <w:rPrChange w:id="426"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27" w:author="Chris Warburton (NESO)" w:date="2025-05-22T21:57:00Z" w16du:dateUtc="2025-05-22T20:57:00Z">
        <w:r w:rsidR="00EB0597" w:rsidRPr="00AB7636">
          <w:rPr>
            <w:rFonts w:ascii="Arial" w:hAnsi="Arial" w:cs="Arial"/>
            <w:sz w:val="22"/>
            <w:szCs w:val="22"/>
          </w:rPr>
          <w:t xml:space="preserve"> (or</w:t>
        </w:r>
      </w:ins>
      <w:ins w:id="428" w:author="Chris Warburton (NESO)" w:date="2025-05-23T05:29:00Z" w16du:dateUtc="2025-05-23T04:29:00Z">
        <w:r w:rsidR="003875F3" w:rsidRPr="00AB7636">
          <w:rPr>
            <w:rFonts w:ascii="Arial" w:hAnsi="Arial" w:cs="Arial"/>
            <w:sz w:val="22"/>
            <w:szCs w:val="22"/>
          </w:rPr>
          <w:t>,</w:t>
        </w:r>
      </w:ins>
      <w:ins w:id="429" w:author="Chris Warburton (NESO)" w:date="2025-05-22T21:57:00Z" w16du:dateUtc="2025-05-22T20:57:00Z">
        <w:r w:rsidR="00EB0597" w:rsidRPr="00AB7636">
          <w:rPr>
            <w:rFonts w:ascii="Arial" w:hAnsi="Arial" w:cs="Arial"/>
            <w:sz w:val="22"/>
            <w:szCs w:val="22"/>
          </w:rPr>
          <w:t xml:space="preserve"> </w:t>
        </w:r>
      </w:ins>
      <w:ins w:id="430"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31"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32"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3" w:author="Chris Warburton (NESO)" w:date="2025-05-23T05:30:00Z" w16du:dateUtc="2025-05-23T04:30:00Z">
        <w:r w:rsidR="00E96605" w:rsidRPr="00AB7636">
          <w:rPr>
            <w:rFonts w:ascii="Arial" w:hAnsi="Arial" w:cs="Arial"/>
            <w:sz w:val="22"/>
            <w:szCs w:val="22"/>
          </w:rPr>
          <w:t xml:space="preserve"> immediately</w:t>
        </w:r>
      </w:ins>
      <w:ins w:id="434"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35"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36" w:author="Chris Warburton (NESO)" w:date="2025-05-15T12:41:00Z" w16du:dateUtc="2025-05-15T11:41:00Z"/>
          <w:rFonts w:ascii="Arial" w:hAnsi="Arial" w:cs="Arial"/>
          <w:sz w:val="22"/>
          <w:szCs w:val="22"/>
        </w:rPr>
      </w:pPr>
      <w:ins w:id="437" w:author="Chris Warburton (NESO)" w:date="2025-05-08T08:43:00Z" w16du:dateUtc="2025-05-08T07:43:00Z">
        <w:r w:rsidRPr="00AB7636">
          <w:rPr>
            <w:rFonts w:ascii="Arial" w:hAnsi="Arial" w:cs="Arial"/>
            <w:b/>
            <w:bCs/>
            <w:sz w:val="22"/>
            <w:szCs w:val="22"/>
            <w:rPrChange w:id="438"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39" w:author="Chris Warburton (NESO)" w:date="2025-05-15T12:41:00Z" w16du:dateUtc="2025-05-15T11:41:00Z">
        <w:r w:rsidR="00AE0AA2" w:rsidRPr="00AB7636">
          <w:rPr>
            <w:rFonts w:ascii="Arial" w:hAnsi="Arial" w:cs="Arial"/>
            <w:sz w:val="22"/>
            <w:szCs w:val="22"/>
          </w:rPr>
          <w:t xml:space="preserve">Paragraph 2.1 shall </w:t>
        </w:r>
      </w:ins>
      <w:ins w:id="440" w:author="Chris Warburton (NESO)" w:date="2025-05-15T12:57:00Z" w16du:dateUtc="2025-05-15T11:57:00Z">
        <w:r w:rsidR="006D0656" w:rsidRPr="00AB7636">
          <w:rPr>
            <w:rFonts w:ascii="Arial" w:hAnsi="Arial" w:cs="Arial"/>
            <w:sz w:val="22"/>
            <w:szCs w:val="22"/>
          </w:rPr>
          <w:t>not</w:t>
        </w:r>
      </w:ins>
      <w:ins w:id="441"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42" w:author="Chris Warburton (NESO)" w:date="2025-05-15T12:55:00Z" w16du:dateUtc="2025-05-15T11:55:00Z"/>
          <w:rFonts w:ascii="Arial" w:hAnsi="Arial" w:cs="Arial"/>
          <w:sz w:val="22"/>
          <w:szCs w:val="22"/>
        </w:rPr>
      </w:pPr>
      <w:ins w:id="443"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44"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45" w:author="Chris Warburton (NESO)" w:date="2025-05-22T21:59:00Z" w16du:dateUtc="2025-05-22T20:59:00Z">
        <w:r w:rsidR="00C239EF" w:rsidRPr="00AB7636">
          <w:rPr>
            <w:rFonts w:ascii="Arial" w:hAnsi="Arial" w:cs="Arial"/>
            <w:sz w:val="22"/>
            <w:szCs w:val="22"/>
          </w:rPr>
          <w:t>for the</w:t>
        </w:r>
      </w:ins>
      <w:ins w:id="446" w:author="Chris Warburton (NESO)" w:date="2025-05-15T12:55:00Z" w16du:dateUtc="2025-05-15T11:55:00Z">
        <w:r w:rsidR="00D4201C" w:rsidRPr="00AB7636">
          <w:rPr>
            <w:rFonts w:ascii="Arial" w:hAnsi="Arial" w:cs="Arial"/>
            <w:sz w:val="22"/>
            <w:szCs w:val="22"/>
          </w:rPr>
          <w:t xml:space="preserve"> period</w:t>
        </w:r>
      </w:ins>
      <w:ins w:id="447" w:author="Chris Warburton (NESO)" w:date="2025-05-22T21:59:00Z" w16du:dateUtc="2025-05-22T20:59:00Z">
        <w:r w:rsidR="00C239EF" w:rsidRPr="00AB7636">
          <w:rPr>
            <w:rFonts w:ascii="Arial" w:hAnsi="Arial" w:cs="Arial"/>
            <w:sz w:val="22"/>
            <w:szCs w:val="22"/>
          </w:rPr>
          <w:t xml:space="preserve"> from the date</w:t>
        </w:r>
      </w:ins>
      <w:ins w:id="448"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49" w:author="Chris Warburton (NESO)" w:date="2025-06-02T21:12:00Z" w16du:dateUtc="2025-06-02T20:12:00Z">
        <w:r w:rsidR="003B0DE4" w:rsidRPr="00AB7636">
          <w:rPr>
            <w:rFonts w:ascii="Arial" w:hAnsi="Arial" w:cs="Arial"/>
            <w:sz w:val="22"/>
            <w:szCs w:val="22"/>
          </w:rPr>
          <w:t xml:space="preserve">has reached </w:t>
        </w:r>
      </w:ins>
      <w:ins w:id="450"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51"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52" w:author="Chris Warburton (NESO)" w:date="2025-05-15T12:41:00Z" w16du:dateUtc="2025-05-15T11:41:00Z"/>
          <w:rFonts w:ascii="Arial" w:hAnsi="Arial" w:cs="Arial"/>
          <w:sz w:val="22"/>
          <w:szCs w:val="22"/>
        </w:rPr>
        <w:pPrChange w:id="453" w:author="Chris Warburton (NESO)" w:date="2025-05-15T12:42:00Z" w16du:dateUtc="2025-05-15T11:42:00Z">
          <w:pPr>
            <w:tabs>
              <w:tab w:val="left" w:pos="720"/>
            </w:tabs>
            <w:spacing w:line="360" w:lineRule="auto"/>
            <w:ind w:left="720" w:hanging="720"/>
            <w:jc w:val="both"/>
          </w:pPr>
        </w:pPrChange>
      </w:pPr>
      <w:ins w:id="454" w:author="Chris Warburton (NESO)" w:date="2025-05-15T12:55:00Z" w16du:dateUtc="2025-05-15T11:55:00Z">
        <w:r w:rsidRPr="00AB7636">
          <w:rPr>
            <w:rFonts w:ascii="Arial" w:hAnsi="Arial" w:cs="Arial"/>
            <w:sz w:val="22"/>
            <w:szCs w:val="22"/>
          </w:rPr>
          <w:t xml:space="preserve"> </w:t>
        </w:r>
      </w:ins>
      <w:ins w:id="455"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56"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57" w:author="Chris Warburton (NESO)" w:date="2025-05-15T12:57:00Z" w16du:dateUtc="2025-05-15T11:57:00Z">
        <w:r w:rsidR="00B8665B" w:rsidRPr="00AB7636">
          <w:rPr>
            <w:rFonts w:ascii="Arial" w:hAnsi="Arial" w:cs="Arial"/>
            <w:sz w:val="22"/>
            <w:szCs w:val="22"/>
          </w:rPr>
          <w:t>from the point</w:t>
        </w:r>
      </w:ins>
      <w:ins w:id="458"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59"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0"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61" w:author="Chris Warburton (NESO)" w:date="2025-05-08T08:43:00Z" w16du:dateUtc="2025-05-08T07:43:00Z"/>
          <w:rFonts w:ascii="Arial" w:hAnsi="Arial" w:cs="Arial"/>
          <w:sz w:val="22"/>
          <w:szCs w:val="22"/>
        </w:rPr>
      </w:pPr>
      <w:ins w:id="462" w:author="Chris Warburton (NESO)" w:date="2025-05-15T12:49:00Z" w16du:dateUtc="2025-05-15T11:49:00Z">
        <w:r w:rsidRPr="00AB7636">
          <w:rPr>
            <w:rFonts w:ascii="Arial" w:hAnsi="Arial" w:cs="Arial"/>
            <w:b/>
            <w:bCs/>
            <w:sz w:val="22"/>
            <w:szCs w:val="22"/>
            <w:rPrChange w:id="463" w:author="Chris Warburton (NESO)" w:date="2025-06-03T06:07:00Z" w16du:dateUtc="2025-06-03T05:07:00Z">
              <w:rPr>
                <w:rFonts w:ascii="Arial" w:hAnsi="Arial" w:cs="Arial"/>
                <w:sz w:val="22"/>
                <w:szCs w:val="22"/>
              </w:rPr>
            </w:rPrChange>
          </w:rPr>
          <w:t>2.</w:t>
        </w:r>
      </w:ins>
      <w:ins w:id="464" w:author="Chris Warburton (NESO)" w:date="2025-05-16T12:27:00Z" w16du:dateUtc="2025-05-16T11:27:00Z">
        <w:r w:rsidR="00BA5BAC" w:rsidRPr="00AB7636">
          <w:rPr>
            <w:rFonts w:ascii="Arial" w:hAnsi="Arial" w:cs="Arial"/>
            <w:b/>
            <w:bCs/>
            <w:sz w:val="22"/>
            <w:szCs w:val="22"/>
            <w:rPrChange w:id="465" w:author="Chris Warburton (NESO)" w:date="2025-06-03T06:07:00Z" w16du:dateUtc="2025-06-03T05:07:00Z">
              <w:rPr>
                <w:rFonts w:ascii="Arial" w:hAnsi="Arial" w:cs="Arial"/>
                <w:sz w:val="22"/>
                <w:szCs w:val="22"/>
              </w:rPr>
            </w:rPrChange>
          </w:rPr>
          <w:t>3</w:t>
        </w:r>
      </w:ins>
      <w:ins w:id="466" w:author="Chris Warburton (NESO)" w:date="2025-05-15T12:49:00Z" w16du:dateUtc="2025-05-15T11:49:00Z">
        <w:r w:rsidRPr="00AB7636">
          <w:rPr>
            <w:rFonts w:ascii="Arial" w:hAnsi="Arial" w:cs="Arial"/>
            <w:sz w:val="22"/>
            <w:szCs w:val="22"/>
          </w:rPr>
          <w:tab/>
        </w:r>
      </w:ins>
      <w:ins w:id="467"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68" w:author="Chris Warburton (NESO)" w:date="2025-05-08T14:22:00Z" w16du:dateUtc="2025-05-08T13:22:00Z">
        <w:r w:rsidR="00ED344E" w:rsidRPr="00AB7636">
          <w:rPr>
            <w:rFonts w:ascii="Arial" w:hAnsi="Arial" w:cs="Arial"/>
            <w:b/>
            <w:bCs/>
            <w:sz w:val="22"/>
            <w:szCs w:val="22"/>
          </w:rPr>
          <w:t xml:space="preserve">Activation </w:t>
        </w:r>
      </w:ins>
      <w:ins w:id="469"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0" w:author="Chris Warburton (NESO)" w:date="2025-05-08T14:22:00Z" w16du:dateUtc="2025-05-08T13:22:00Z">
        <w:r w:rsidR="00ED344E" w:rsidRPr="00AB7636">
          <w:rPr>
            <w:rFonts w:ascii="Arial" w:hAnsi="Arial" w:cs="Arial"/>
            <w:b/>
            <w:bCs/>
            <w:sz w:val="22"/>
            <w:szCs w:val="22"/>
          </w:rPr>
          <w:t xml:space="preserve">Activation </w:t>
        </w:r>
      </w:ins>
      <w:ins w:id="471"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72" w:author="Chris Warburton (NESO)" w:date="2025-05-15T12:49:00Z" w16du:dateUtc="2025-05-15T11:49:00Z">
        <w:r w:rsidR="00836017" w:rsidRPr="00AB7636">
          <w:rPr>
            <w:rFonts w:ascii="Arial" w:hAnsi="Arial" w:cs="Arial"/>
            <w:sz w:val="22"/>
            <w:szCs w:val="22"/>
          </w:rPr>
          <w:t xml:space="preserve">that </w:t>
        </w:r>
      </w:ins>
      <w:ins w:id="473"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74" w:author="Chris Warburton (NESO)" w:date="2025-05-22T09:06:00Z" w16du:dateUtc="2025-05-22T08:06:00Z">
        <w:r w:rsidR="001C2C77" w:rsidRPr="00AB7636">
          <w:rPr>
            <w:rFonts w:ascii="Arial" w:hAnsi="Arial" w:cs="Arial"/>
            <w:sz w:val="22"/>
            <w:szCs w:val="22"/>
          </w:rPr>
          <w:t>become payable</w:t>
        </w:r>
      </w:ins>
      <w:ins w:id="475" w:author="Chris Warburton (NESO)" w:date="2025-05-23T05:15:00Z" w16du:dateUtc="2025-05-23T04:15:00Z">
        <w:r w:rsidR="005B0A2D" w:rsidRPr="00AB7636">
          <w:rPr>
            <w:rFonts w:ascii="Arial" w:hAnsi="Arial" w:cs="Arial"/>
            <w:sz w:val="22"/>
            <w:szCs w:val="22"/>
          </w:rPr>
          <w:t xml:space="preserve"> </w:t>
        </w:r>
      </w:ins>
      <w:ins w:id="476" w:author="Chris Warburton (NESO)" w:date="2025-05-23T05:18:00Z" w16du:dateUtc="2025-05-23T04:18:00Z">
        <w:r w:rsidR="0050757D" w:rsidRPr="00AB7636">
          <w:rPr>
            <w:rFonts w:ascii="Arial" w:hAnsi="Arial" w:cs="Arial"/>
            <w:sz w:val="22"/>
            <w:szCs w:val="22"/>
          </w:rPr>
          <w:t>(</w:t>
        </w:r>
      </w:ins>
      <w:ins w:id="477" w:author="Chris Warburton (NESO)" w:date="2025-05-23T05:15:00Z" w16du:dateUtc="2025-05-23T04:15:00Z">
        <w:r w:rsidR="005B0A2D" w:rsidRPr="00AB7636">
          <w:rPr>
            <w:rFonts w:ascii="Arial" w:hAnsi="Arial" w:cs="Arial"/>
            <w:sz w:val="22"/>
            <w:szCs w:val="22"/>
          </w:rPr>
          <w:t>in accordance with this Section 15</w:t>
        </w:r>
      </w:ins>
      <w:ins w:id="478" w:author="Chris Warburton (NESO)" w:date="2025-05-23T05:19:00Z" w16du:dateUtc="2025-05-23T04:19:00Z">
        <w:r w:rsidR="0050757D" w:rsidRPr="00AB7636">
          <w:rPr>
            <w:rFonts w:ascii="Arial" w:hAnsi="Arial" w:cs="Arial"/>
            <w:sz w:val="22"/>
            <w:szCs w:val="22"/>
          </w:rPr>
          <w:t>)</w:t>
        </w:r>
      </w:ins>
      <w:ins w:id="479" w:author="Chris Warburton (NESO)" w:date="2025-05-08T14:27:00Z" w16du:dateUtc="2025-05-08T13:27:00Z">
        <w:r w:rsidR="000E3ACF" w:rsidRPr="00AB7636">
          <w:rPr>
            <w:rFonts w:ascii="Arial" w:hAnsi="Arial" w:cs="Arial"/>
            <w:sz w:val="22"/>
            <w:szCs w:val="22"/>
          </w:rPr>
          <w:t>,</w:t>
        </w:r>
      </w:ins>
      <w:ins w:id="480"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81" w:author="Chris Warburton (NESO)" w:date="2025-05-08T14:27:00Z" w16du:dateUtc="2025-05-08T13:27:00Z">
        <w:r w:rsidR="000E3ACF" w:rsidRPr="00AB7636">
          <w:rPr>
            <w:rFonts w:ascii="Arial" w:hAnsi="Arial" w:cs="Arial"/>
            <w:sz w:val="22"/>
            <w:szCs w:val="22"/>
          </w:rPr>
          <w:t xml:space="preserve"> and publish this determination on its web-site</w:t>
        </w:r>
      </w:ins>
      <w:ins w:id="482"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83"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84" w:author="Chris Warburton (NESO)" w:date="2025-05-08T08:43:00Z" w16du:dateUtc="2025-05-08T07:43:00Z"/>
          <w:rFonts w:ascii="Arial" w:hAnsi="Arial" w:cs="Arial"/>
          <w:sz w:val="22"/>
          <w:szCs w:val="22"/>
        </w:rPr>
        <w:pPrChange w:id="485" w:author="Chris Warburton (NESO)" w:date="2025-05-07T08:53:00Z" w16du:dateUtc="2025-05-07T07:53:00Z">
          <w:pPr>
            <w:tabs>
              <w:tab w:val="left" w:pos="720"/>
            </w:tabs>
            <w:spacing w:line="360" w:lineRule="auto"/>
            <w:ind w:left="720" w:hanging="720"/>
            <w:jc w:val="both"/>
          </w:pPr>
        </w:pPrChange>
      </w:pPr>
      <w:ins w:id="486" w:author="Chris Warburton (NESO)" w:date="2025-05-08T08:43:00Z" w16du:dateUtc="2025-05-08T07:43:00Z">
        <w:r w:rsidRPr="00AB7636">
          <w:rPr>
            <w:rFonts w:ascii="Arial" w:hAnsi="Arial" w:cs="Arial"/>
            <w:b/>
            <w:bCs/>
            <w:sz w:val="22"/>
            <w:szCs w:val="22"/>
            <w:rPrChange w:id="487" w:author="Chris Warburton (NESO)" w:date="2025-06-03T06:07:00Z" w16du:dateUtc="2025-06-03T05:07:00Z">
              <w:rPr>
                <w:rFonts w:ascii="Arial" w:hAnsi="Arial" w:cs="Arial"/>
                <w:sz w:val="22"/>
                <w:szCs w:val="22"/>
              </w:rPr>
            </w:rPrChange>
          </w:rPr>
          <w:lastRenderedPageBreak/>
          <w:t>2.</w:t>
        </w:r>
      </w:ins>
      <w:ins w:id="488" w:author="Chris Warburton (NESO)" w:date="2025-05-16T12:28:00Z" w16du:dateUtc="2025-05-16T11:28:00Z">
        <w:r w:rsidR="00BA5BAC" w:rsidRPr="00AB7636">
          <w:rPr>
            <w:rFonts w:ascii="Arial" w:hAnsi="Arial" w:cs="Arial"/>
            <w:b/>
            <w:bCs/>
            <w:sz w:val="22"/>
            <w:szCs w:val="22"/>
            <w:rPrChange w:id="489" w:author="Chris Warburton (NESO)" w:date="2025-06-03T06:07:00Z" w16du:dateUtc="2025-06-03T05:07:00Z">
              <w:rPr>
                <w:rFonts w:ascii="Arial" w:hAnsi="Arial" w:cs="Arial"/>
                <w:sz w:val="22"/>
                <w:szCs w:val="22"/>
              </w:rPr>
            </w:rPrChange>
          </w:rPr>
          <w:t>4</w:t>
        </w:r>
      </w:ins>
      <w:ins w:id="490"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491" w:author="Chris Warburton (NESO)" w:date="2025-05-13T12:09:00Z" w16du:dateUtc="2025-05-13T11:09:00Z">
        <w:r w:rsidR="00876D79" w:rsidRPr="00AB7636">
          <w:rPr>
            <w:rFonts w:ascii="Arial" w:hAnsi="Arial" w:cs="Arial"/>
            <w:b/>
            <w:sz w:val="22"/>
            <w:szCs w:val="22"/>
          </w:rPr>
          <w:t>T</w:t>
        </w:r>
      </w:ins>
      <w:ins w:id="492" w:author="Chris Warburton (NESO)" w:date="2025-05-08T08:43:00Z" w16du:dateUtc="2025-05-08T07:43:00Z">
        <w:r w:rsidRPr="00AB7636">
          <w:rPr>
            <w:rFonts w:ascii="Arial" w:hAnsi="Arial" w:cs="Arial"/>
            <w:b/>
            <w:sz w:val="22"/>
            <w:szCs w:val="22"/>
            <w:rPrChange w:id="493"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494"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495" w:author="Chris Warburton (NESO)" w:date="2025-05-16T12:28:00Z" w16du:dateUtc="2025-05-16T11:28:00Z">
        <w:r w:rsidR="008A298E" w:rsidRPr="00AB7636">
          <w:rPr>
            <w:rFonts w:ascii="Arial" w:hAnsi="Arial" w:cs="Arial"/>
            <w:sz w:val="22"/>
            <w:szCs w:val="22"/>
          </w:rPr>
          <w:t>3</w:t>
        </w:r>
      </w:ins>
      <w:ins w:id="496"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497"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whether or not,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498" w:author="Chris Warburton (NESO)" w:date="2025-06-03T06:07:00Z" w16du:dateUtc="2025-06-03T05:07:00Z">
              <w:rPr>
                <w:rFonts w:ascii="Arial" w:hAnsi="Arial" w:cs="Arial"/>
                <w:b/>
                <w:bCs/>
                <w:sz w:val="22"/>
                <w:szCs w:val="22"/>
              </w:rPr>
            </w:rPrChange>
          </w:rPr>
          <w:t xml:space="preserve">should </w:t>
        </w:r>
      </w:ins>
      <w:ins w:id="499" w:author="Chris Warburton (NESO)" w:date="2025-05-22T09:06:00Z" w16du:dateUtc="2025-05-22T08:06:00Z">
        <w:r w:rsidR="001C2C77" w:rsidRPr="00AB7636">
          <w:rPr>
            <w:rFonts w:ascii="Arial" w:hAnsi="Arial" w:cs="Arial"/>
            <w:sz w:val="22"/>
            <w:szCs w:val="22"/>
          </w:rPr>
          <w:t>become payable</w:t>
        </w:r>
      </w:ins>
      <w:ins w:id="500" w:author="Chris Warburton (NESO)" w:date="2025-05-23T05:18:00Z" w16du:dateUtc="2025-05-23T04:18:00Z">
        <w:r w:rsidR="0050757D" w:rsidRPr="00AB7636">
          <w:rPr>
            <w:rFonts w:ascii="Arial" w:hAnsi="Arial" w:cs="Arial"/>
            <w:sz w:val="22"/>
            <w:szCs w:val="22"/>
          </w:rPr>
          <w:t xml:space="preserve"> (in accordance with this Section 15)</w:t>
        </w:r>
      </w:ins>
      <w:ins w:id="501"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02"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03" w:author="Chris Warburton (NESO)" w:date="2025-05-08T08:43:00Z" w16du:dateUtc="2025-05-08T07:43:00Z"/>
          <w:rFonts w:ascii="Arial" w:hAnsi="Arial" w:cs="Arial"/>
          <w:sz w:val="22"/>
          <w:szCs w:val="22"/>
        </w:rPr>
      </w:pPr>
      <w:ins w:id="504" w:author="Chris Warburton (NESO)" w:date="2025-05-08T08:43:00Z" w16du:dateUtc="2025-05-08T07:43:00Z">
        <w:r w:rsidRPr="00AB7636">
          <w:rPr>
            <w:rFonts w:ascii="Arial" w:hAnsi="Arial" w:cs="Arial"/>
            <w:b/>
            <w:bCs/>
            <w:sz w:val="22"/>
            <w:szCs w:val="22"/>
            <w:rPrChange w:id="505" w:author="Chris Warburton (NESO)" w:date="2025-06-03T06:07:00Z" w16du:dateUtc="2025-06-03T05:07:00Z">
              <w:rPr>
                <w:rFonts w:ascii="Arial" w:hAnsi="Arial" w:cs="Arial"/>
                <w:sz w:val="22"/>
                <w:szCs w:val="22"/>
              </w:rPr>
            </w:rPrChange>
          </w:rPr>
          <w:t>2.</w:t>
        </w:r>
      </w:ins>
      <w:ins w:id="506" w:author="Chris Warburton (NESO)" w:date="2025-05-16T12:28:00Z" w16du:dateUtc="2025-05-16T11:28:00Z">
        <w:r w:rsidR="008A298E" w:rsidRPr="00AB7636">
          <w:rPr>
            <w:rFonts w:ascii="Arial" w:hAnsi="Arial" w:cs="Arial"/>
            <w:b/>
            <w:bCs/>
            <w:sz w:val="22"/>
            <w:szCs w:val="22"/>
            <w:rPrChange w:id="507" w:author="Chris Warburton (NESO)" w:date="2025-06-03T06:07:00Z" w16du:dateUtc="2025-06-03T05:07:00Z">
              <w:rPr>
                <w:rFonts w:ascii="Arial" w:hAnsi="Arial" w:cs="Arial"/>
                <w:sz w:val="22"/>
                <w:szCs w:val="22"/>
              </w:rPr>
            </w:rPrChange>
          </w:rPr>
          <w:t>5</w:t>
        </w:r>
      </w:ins>
      <w:ins w:id="508" w:author="Chris Warburton (NESO)" w:date="2025-05-08T08:43:00Z" w16du:dateUtc="2025-05-08T07:43:00Z">
        <w:r w:rsidRPr="00AB7636">
          <w:tab/>
        </w:r>
        <w:r w:rsidRPr="00AB7636">
          <w:rPr>
            <w:rFonts w:ascii="Arial" w:hAnsi="Arial" w:cs="Arial"/>
            <w:sz w:val="22"/>
            <w:szCs w:val="22"/>
          </w:rPr>
          <w:t xml:space="preserve">Within </w:t>
        </w:r>
      </w:ins>
      <w:ins w:id="509"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0"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11"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12" w:author="Chris Warburton (NESO)" w:date="2025-05-16T12:28:00Z" w16du:dateUtc="2025-05-16T11:28:00Z">
        <w:r w:rsidR="008A298E" w:rsidRPr="00AB7636">
          <w:rPr>
            <w:rFonts w:ascii="Arial" w:hAnsi="Arial" w:cs="Arial"/>
            <w:sz w:val="22"/>
            <w:szCs w:val="22"/>
          </w:rPr>
          <w:t>4</w:t>
        </w:r>
      </w:ins>
      <w:ins w:id="513" w:author="Chris Warburton (NESO)" w:date="2025-05-08T08:43:00Z" w16du:dateUtc="2025-05-08T07:43:00Z">
        <w:r w:rsidRPr="00AB7636">
          <w:rPr>
            <w:rFonts w:ascii="Arial" w:hAnsi="Arial" w:cs="Arial"/>
            <w:sz w:val="22"/>
            <w:szCs w:val="22"/>
          </w:rPr>
          <w:t xml:space="preserve"> or, where there is no such determination, within </w:t>
        </w:r>
      </w:ins>
      <w:ins w:id="514"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15" w:author="Chris Warburton (NESO)" w:date="2025-05-08T08:43:00Z" w16du:dateUtc="2025-05-08T07:43:00Z">
        <w:r w:rsidRPr="00AB7636">
          <w:rPr>
            <w:rFonts w:ascii="Arial" w:hAnsi="Arial" w:cs="Arial"/>
            <w:sz w:val="22"/>
            <w:szCs w:val="22"/>
          </w:rPr>
          <w:t xml:space="preserve"> following the end of the period set out in Paragraph 2.</w:t>
        </w:r>
      </w:ins>
      <w:ins w:id="516" w:author="Chris Warburton (NESO)" w:date="2025-05-16T12:28:00Z" w16du:dateUtc="2025-05-16T11:28:00Z">
        <w:r w:rsidR="008A298E" w:rsidRPr="00AB7636">
          <w:rPr>
            <w:rFonts w:ascii="Arial" w:hAnsi="Arial" w:cs="Arial"/>
            <w:sz w:val="22"/>
            <w:szCs w:val="22"/>
          </w:rPr>
          <w:t>4</w:t>
        </w:r>
      </w:ins>
      <w:ins w:id="517"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web-site a </w:t>
        </w:r>
        <w:r w:rsidRPr="00AB7636">
          <w:rPr>
            <w:rFonts w:ascii="Arial" w:hAnsi="Arial" w:cs="Arial"/>
            <w:b/>
            <w:bCs/>
            <w:sz w:val="22"/>
            <w:szCs w:val="22"/>
          </w:rPr>
          <w:t>PCF Determination Notice</w:t>
        </w:r>
      </w:ins>
      <w:ins w:id="518"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19"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0"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21" w:author="Chris Warburton (NESO)" w:date="2025-05-08T08:43:00Z" w16du:dateUtc="2025-05-08T07:43:00Z"/>
          <w:rFonts w:ascii="Arial" w:hAnsi="Arial" w:cs="Arial"/>
          <w:sz w:val="22"/>
          <w:szCs w:val="22"/>
        </w:rPr>
      </w:pPr>
      <w:ins w:id="522" w:author="Chris Warburton (NESO)" w:date="2025-05-08T08:43:00Z" w16du:dateUtc="2025-05-08T07:43:00Z">
        <w:r w:rsidRPr="00AB7636">
          <w:rPr>
            <w:rFonts w:ascii="Arial" w:hAnsi="Arial" w:cs="Arial"/>
            <w:b/>
            <w:bCs/>
            <w:sz w:val="22"/>
            <w:szCs w:val="22"/>
            <w:rPrChange w:id="523" w:author="Chris Warburton (NESO)" w:date="2025-06-03T06:07:00Z" w16du:dateUtc="2025-06-03T05:07:00Z">
              <w:rPr>
                <w:rFonts w:ascii="Arial" w:hAnsi="Arial" w:cs="Arial"/>
                <w:sz w:val="22"/>
                <w:szCs w:val="22"/>
              </w:rPr>
            </w:rPrChange>
          </w:rPr>
          <w:t>2.</w:t>
        </w:r>
      </w:ins>
      <w:ins w:id="524" w:author="Chris Warburton (NESO)" w:date="2025-05-16T12:28:00Z" w16du:dateUtc="2025-05-16T11:28:00Z">
        <w:r w:rsidR="00C02521" w:rsidRPr="00AB7636">
          <w:rPr>
            <w:rFonts w:ascii="Arial" w:hAnsi="Arial" w:cs="Arial"/>
            <w:b/>
            <w:bCs/>
            <w:sz w:val="22"/>
            <w:szCs w:val="22"/>
            <w:rPrChange w:id="525" w:author="Chris Warburton (NESO)" w:date="2025-06-03T06:07:00Z" w16du:dateUtc="2025-06-03T05:07:00Z">
              <w:rPr>
                <w:rFonts w:ascii="Arial" w:hAnsi="Arial" w:cs="Arial"/>
                <w:sz w:val="22"/>
                <w:szCs w:val="22"/>
              </w:rPr>
            </w:rPrChange>
          </w:rPr>
          <w:t>6</w:t>
        </w:r>
      </w:ins>
      <w:ins w:id="526"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27" w:author="Chris Warburton (NESO)" w:date="2025-05-08T08:43:00Z" w16du:dateUtc="2025-05-08T07:43:00Z"/>
          <w:rFonts w:ascii="Arial" w:hAnsi="Arial" w:cs="Arial"/>
          <w:sz w:val="22"/>
          <w:szCs w:val="22"/>
        </w:rPr>
        <w:pPrChange w:id="528" w:author="Chris Warburton (NESO)" w:date="2025-05-07T14:36:00Z" w16du:dateUtc="2025-05-07T13:36:00Z">
          <w:pPr>
            <w:tabs>
              <w:tab w:val="left" w:pos="720"/>
            </w:tabs>
            <w:spacing w:line="360" w:lineRule="auto"/>
            <w:ind w:left="720" w:hanging="720"/>
            <w:jc w:val="both"/>
          </w:pPr>
        </w:pPrChange>
      </w:pPr>
      <w:ins w:id="529"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0" w:author="Chris Warburton (NESO)" w:date="2025-06-03T06:07:00Z" w16du:dateUtc="2025-06-03T05:07:00Z">
              <w:rPr>
                <w:rFonts w:ascii="Arial" w:hAnsi="Arial" w:cs="Arial"/>
                <w:sz w:val="22"/>
                <w:szCs w:val="22"/>
              </w:rPr>
            </w:rPrChange>
          </w:rPr>
          <w:t>2.</w:t>
        </w:r>
      </w:ins>
      <w:ins w:id="531" w:author="Chris Warburton (NESO)" w:date="2025-05-16T12:28:00Z" w16du:dateUtc="2025-05-16T11:28:00Z">
        <w:r w:rsidR="00C02521" w:rsidRPr="00AB7636">
          <w:rPr>
            <w:rFonts w:ascii="Arial" w:hAnsi="Arial" w:cs="Arial"/>
            <w:b/>
            <w:bCs/>
            <w:sz w:val="22"/>
            <w:szCs w:val="22"/>
            <w:rPrChange w:id="532" w:author="Chris Warburton (NESO)" w:date="2025-06-03T06:07:00Z" w16du:dateUtc="2025-06-03T05:07:00Z">
              <w:rPr>
                <w:rFonts w:ascii="Arial" w:hAnsi="Arial" w:cs="Arial"/>
                <w:sz w:val="22"/>
                <w:szCs w:val="22"/>
              </w:rPr>
            </w:rPrChange>
          </w:rPr>
          <w:t>6</w:t>
        </w:r>
      </w:ins>
      <w:ins w:id="533" w:author="Chris Warburton (NESO)" w:date="2025-05-08T08:43:00Z" w16du:dateUtc="2025-05-08T07:43:00Z">
        <w:r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35"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36" w:author="Chris Warburton (NESO)" w:date="2025-05-16T12:29:00Z" w16du:dateUtc="2025-05-16T11:29:00Z">
        <w:r w:rsidR="00C02521" w:rsidRPr="00AB7636">
          <w:rPr>
            <w:rFonts w:ascii="Arial" w:hAnsi="Arial" w:cs="Arial"/>
            <w:sz w:val="22"/>
            <w:szCs w:val="22"/>
          </w:rPr>
          <w:t>4</w:t>
        </w:r>
      </w:ins>
      <w:ins w:id="537"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38"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39" w:author="Chris Warburton (NESO)" w:date="2025-05-22T10:05:00Z" w16du:dateUtc="2025-05-22T09:05:00Z">
        <w:r w:rsidR="00770D2B" w:rsidRPr="00AB7636">
          <w:rPr>
            <w:rFonts w:ascii="Arial" w:hAnsi="Arial" w:cs="Arial"/>
            <w:sz w:val="22"/>
            <w:szCs w:val="22"/>
          </w:rPr>
          <w:t>become payable</w:t>
        </w:r>
      </w:ins>
      <w:ins w:id="540"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41" w:author="Chris Warburton (NESO)" w:date="2025-05-16T12:20:00Z" w16du:dateUtc="2025-05-16T11:20:00Z"/>
          <w:rFonts w:ascii="Arial" w:hAnsi="Arial" w:cs="Arial"/>
          <w:sz w:val="22"/>
          <w:szCs w:val="22"/>
        </w:rPr>
      </w:pPr>
      <w:ins w:id="542"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43" w:author="Chris Warburton (NESO)" w:date="2025-06-03T06:07:00Z" w16du:dateUtc="2025-06-03T05:07:00Z">
              <w:rPr>
                <w:rFonts w:ascii="Arial" w:hAnsi="Arial" w:cs="Arial"/>
                <w:sz w:val="22"/>
                <w:szCs w:val="22"/>
              </w:rPr>
            </w:rPrChange>
          </w:rPr>
          <w:t>2.</w:t>
        </w:r>
      </w:ins>
      <w:ins w:id="544" w:author="Chris Warburton (NESO)" w:date="2025-05-16T12:28:00Z" w16du:dateUtc="2025-05-16T11:28:00Z">
        <w:r w:rsidR="00C02521" w:rsidRPr="00AB7636">
          <w:rPr>
            <w:rFonts w:ascii="Arial" w:hAnsi="Arial" w:cs="Arial"/>
            <w:b/>
            <w:bCs/>
            <w:sz w:val="22"/>
            <w:szCs w:val="22"/>
            <w:rPrChange w:id="545" w:author="Chris Warburton (NESO)" w:date="2025-06-03T06:07:00Z" w16du:dateUtc="2025-06-03T05:07:00Z">
              <w:rPr>
                <w:rFonts w:ascii="Arial" w:hAnsi="Arial" w:cs="Arial"/>
                <w:sz w:val="22"/>
                <w:szCs w:val="22"/>
              </w:rPr>
            </w:rPrChange>
          </w:rPr>
          <w:t>6</w:t>
        </w:r>
      </w:ins>
      <w:ins w:id="546" w:author="Chris Warburton (NESO)" w:date="2025-05-08T08:43:00Z" w16du:dateUtc="2025-05-08T07:43:00Z">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48" w:author="Chris Warburton (NESO)" w:date="2025-05-08T14:46:00Z" w16du:dateUtc="2025-05-08T13:46:00Z">
        <w:r w:rsidR="00040B14" w:rsidRPr="00AB7636">
          <w:rPr>
            <w:rFonts w:ascii="Arial" w:hAnsi="Arial" w:cs="Arial"/>
            <w:b/>
            <w:bCs/>
            <w:sz w:val="22"/>
            <w:szCs w:val="22"/>
          </w:rPr>
          <w:t>T</w:t>
        </w:r>
      </w:ins>
      <w:ins w:id="549"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0" w:author="Chris Warburton (NESO)" w:date="2025-05-16T12:29:00Z" w16du:dateUtc="2025-05-16T11:29:00Z">
        <w:r w:rsidR="00C02521" w:rsidRPr="00AB7636">
          <w:rPr>
            <w:rFonts w:ascii="Arial" w:hAnsi="Arial" w:cs="Arial"/>
            <w:sz w:val="22"/>
            <w:szCs w:val="22"/>
          </w:rPr>
          <w:t>3</w:t>
        </w:r>
      </w:ins>
      <w:ins w:id="551"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52"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53" w:author="Chris Warburton (NESO)" w:date="2025-05-22T10:05:00Z" w16du:dateUtc="2025-05-22T09:05:00Z">
        <w:r w:rsidR="00770D2B" w:rsidRPr="00AB7636">
          <w:rPr>
            <w:rFonts w:ascii="Arial" w:hAnsi="Arial" w:cs="Arial"/>
            <w:sz w:val="22"/>
            <w:szCs w:val="22"/>
          </w:rPr>
          <w:t xml:space="preserve">become payable </w:t>
        </w:r>
      </w:ins>
      <w:ins w:id="554"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55" w:author="Chris Warburton (NESO)" w:date="2025-05-16T12:29:00Z" w16du:dateUtc="2025-05-16T11:29:00Z">
        <w:r w:rsidR="00C02521" w:rsidRPr="00AB7636">
          <w:rPr>
            <w:rFonts w:ascii="Arial" w:hAnsi="Arial" w:cs="Arial"/>
            <w:sz w:val="22"/>
            <w:szCs w:val="22"/>
          </w:rPr>
          <w:t>4</w:t>
        </w:r>
      </w:ins>
      <w:ins w:id="556"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5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58" w:author="Chris Warburton (NESO)" w:date="2025-05-23T05:35:00Z" w16du:dateUtc="2025-05-23T04:35:00Z">
        <w:r w:rsidR="00835767" w:rsidRPr="00AB7636">
          <w:rPr>
            <w:rFonts w:ascii="Arial" w:hAnsi="Arial" w:cs="Arial"/>
            <w:sz w:val="22"/>
            <w:szCs w:val="22"/>
          </w:rPr>
          <w:t>become payable</w:t>
        </w:r>
      </w:ins>
      <w:ins w:id="559"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0"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61" w:author="Chris Warburton (NESO)" w:date="2025-05-21T21:48:00Z" w16du:dateUtc="2025-05-21T20:48:00Z"/>
          <w:rFonts w:ascii="Arial" w:hAnsi="Arial" w:cs="Arial"/>
          <w:sz w:val="22"/>
          <w:szCs w:val="22"/>
        </w:rPr>
      </w:pPr>
      <w:ins w:id="562" w:author="Chris Warburton (NESO)" w:date="2025-05-16T12:20:00Z" w16du:dateUtc="2025-05-16T11:20:00Z">
        <w:r w:rsidRPr="00AB7636">
          <w:rPr>
            <w:rFonts w:ascii="Arial" w:hAnsi="Arial" w:cs="Arial"/>
            <w:b/>
            <w:bCs/>
            <w:sz w:val="22"/>
            <w:szCs w:val="22"/>
            <w:rPrChange w:id="563" w:author="Chris Warburton (NESO)" w:date="2025-06-03T06:07:00Z" w16du:dateUtc="2025-06-03T05:07:00Z">
              <w:rPr>
                <w:rFonts w:ascii="Arial" w:hAnsi="Arial" w:cs="Arial"/>
                <w:sz w:val="22"/>
                <w:szCs w:val="22"/>
              </w:rPr>
            </w:rPrChange>
          </w:rPr>
          <w:t>2.</w:t>
        </w:r>
      </w:ins>
      <w:ins w:id="564" w:author="Chris Warburton (NESO)" w:date="2025-05-16T12:29:00Z" w16du:dateUtc="2025-05-16T11:29:00Z">
        <w:r w:rsidR="00C02521" w:rsidRPr="00AB7636">
          <w:rPr>
            <w:rFonts w:ascii="Arial" w:hAnsi="Arial" w:cs="Arial"/>
            <w:b/>
            <w:bCs/>
            <w:sz w:val="22"/>
            <w:szCs w:val="22"/>
            <w:rPrChange w:id="565" w:author="Chris Warburton (NESO)" w:date="2025-06-03T06:07:00Z" w16du:dateUtc="2025-06-03T05:07:00Z">
              <w:rPr>
                <w:rFonts w:ascii="Arial" w:hAnsi="Arial" w:cs="Arial"/>
                <w:sz w:val="22"/>
                <w:szCs w:val="22"/>
              </w:rPr>
            </w:rPrChange>
          </w:rPr>
          <w:t>7</w:t>
        </w:r>
      </w:ins>
      <w:ins w:id="566"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67" w:author="Chris Warburton (NESO)" w:date="2025-05-21T21:49:00Z" w16du:dateUtc="2025-05-21T20:49:00Z">
        <w:r w:rsidR="0030058E" w:rsidRPr="00AB7636">
          <w:rPr>
            <w:rFonts w:ascii="Arial" w:hAnsi="Arial" w:cs="Arial"/>
            <w:sz w:val="22"/>
            <w:szCs w:val="22"/>
          </w:rPr>
          <w:t xml:space="preserve">include </w:t>
        </w:r>
      </w:ins>
      <w:ins w:id="568" w:author="Chris Warburton (NESO)" w:date="2025-05-30T13:06:00Z" w16du:dateUtc="2025-05-30T12:06:00Z">
        <w:r w:rsidR="00F15FD5" w:rsidRPr="00AB7636">
          <w:rPr>
            <w:rFonts w:ascii="Arial" w:hAnsi="Arial" w:cs="Arial"/>
            <w:sz w:val="22"/>
            <w:szCs w:val="22"/>
          </w:rPr>
          <w:t>the</w:t>
        </w:r>
      </w:ins>
      <w:ins w:id="569"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0" w:author="Chris Warburton (NESO)" w:date="2025-05-23T05:35:00Z" w16du:dateUtc="2025-05-23T04:35:00Z">
        <w:r w:rsidR="00835767" w:rsidRPr="00AB7636">
          <w:rPr>
            <w:rFonts w:ascii="Arial" w:hAnsi="Arial" w:cs="Arial"/>
            <w:sz w:val="22"/>
            <w:szCs w:val="22"/>
          </w:rPr>
          <w:t>a</w:t>
        </w:r>
      </w:ins>
      <w:ins w:id="571"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72" w:author="Chris Warburton (NESO)" w:date="2025-05-21T21:48:00Z" w16du:dateUtc="2025-05-21T20:48:00Z">
        <w:r w:rsidR="0030058E" w:rsidRPr="00AB7636">
          <w:rPr>
            <w:rFonts w:ascii="Arial" w:hAnsi="Arial" w:cs="Arial"/>
            <w:sz w:val="22"/>
            <w:szCs w:val="22"/>
          </w:rPr>
          <w:t>.</w:t>
        </w:r>
      </w:ins>
      <w:ins w:id="573"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74"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75" w:author="Chris Warburton (NESO)" w:date="2025-05-16T12:20:00Z" w16du:dateUtc="2025-05-16T11:20:00Z"/>
          <w:rFonts w:ascii="Arial" w:hAnsi="Arial" w:cs="Arial"/>
          <w:sz w:val="22"/>
          <w:szCs w:val="22"/>
        </w:rPr>
      </w:pPr>
      <w:ins w:id="576" w:author="Chris Warburton (NESO)" w:date="2025-05-21T21:48:00Z" w16du:dateUtc="2025-05-21T20:48:00Z">
        <w:r w:rsidRPr="00AB7636">
          <w:rPr>
            <w:rFonts w:ascii="Arial" w:hAnsi="Arial" w:cs="Arial"/>
            <w:b/>
            <w:bCs/>
            <w:sz w:val="22"/>
            <w:szCs w:val="22"/>
            <w:rPrChange w:id="577"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78" w:author="Chris Warburton (NESO)" w:date="2025-05-16T12:20:00Z" w16du:dateUtc="2025-05-16T11:20:00Z">
        <w:r w:rsidR="00A17AC4" w:rsidRPr="00AB7636">
          <w:rPr>
            <w:rFonts w:ascii="Arial" w:hAnsi="Arial" w:cs="Arial"/>
            <w:sz w:val="22"/>
            <w:szCs w:val="22"/>
          </w:rPr>
          <w:t xml:space="preserve">For the avoidance of doubt, </w:t>
        </w:r>
      </w:ins>
      <w:ins w:id="579"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0" w:author="Chris Warburton (NESO)" w:date="2025-05-22T10:05:00Z" w16du:dateUtc="2025-05-22T09:05:00Z">
        <w:r w:rsidR="00770D2B" w:rsidRPr="00AB7636">
          <w:rPr>
            <w:rFonts w:ascii="Arial" w:hAnsi="Arial" w:cs="Arial"/>
            <w:sz w:val="22"/>
            <w:szCs w:val="22"/>
          </w:rPr>
          <w:t>become payable</w:t>
        </w:r>
      </w:ins>
      <w:ins w:id="581"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82" w:author="Chris Warburton (NESO)" w:date="2025-05-16T12:20:00Z" w16du:dateUtc="2025-05-16T11:20:00Z">
        <w:r w:rsidR="00241D41" w:rsidRPr="00AB7636">
          <w:rPr>
            <w:rFonts w:ascii="Arial" w:hAnsi="Arial" w:cs="Arial"/>
            <w:sz w:val="22"/>
            <w:szCs w:val="22"/>
          </w:rPr>
          <w:t>where</w:t>
        </w:r>
      </w:ins>
      <w:ins w:id="583"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84" w:author="Chris Warburton (NESO)" w:date="2025-05-16T12:20:00Z" w16du:dateUtc="2025-05-16T11:20:00Z">
        <w:r w:rsidR="00241D41" w:rsidRPr="00AB7636">
          <w:rPr>
            <w:rFonts w:ascii="Arial" w:hAnsi="Arial" w:cs="Arial"/>
            <w:sz w:val="22"/>
            <w:szCs w:val="22"/>
          </w:rPr>
          <w:t xml:space="preserve"> </w:t>
        </w:r>
      </w:ins>
      <w:ins w:id="585" w:author="Chris Warburton (NESO)" w:date="2025-05-16T12:21:00Z" w16du:dateUtc="2025-05-16T11:21:00Z">
        <w:r w:rsidR="00251F66" w:rsidRPr="00AB7636">
          <w:rPr>
            <w:rFonts w:ascii="Arial" w:hAnsi="Arial" w:cs="Arial"/>
            <w:sz w:val="22"/>
            <w:szCs w:val="22"/>
          </w:rPr>
          <w:t>either:</w:t>
        </w:r>
      </w:ins>
      <w:ins w:id="586"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87" w:author="Chris Warburton (NESO)" w:date="2025-05-16T12:22:00Z" w16du:dateUtc="2025-05-16T11:22:00Z"/>
          <w:rFonts w:ascii="Arial" w:hAnsi="Arial" w:cs="Arial"/>
          <w:sz w:val="22"/>
          <w:szCs w:val="22"/>
        </w:rPr>
      </w:pPr>
      <w:ins w:id="588"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89" w:author="Chris Warburton (NESO)" w:date="2025-06-03T06:07:00Z" w16du:dateUtc="2025-06-03T05:07:00Z">
              <w:rPr>
                <w:rFonts w:ascii="Arial" w:hAnsi="Arial" w:cs="Arial"/>
                <w:sz w:val="22"/>
                <w:szCs w:val="22"/>
              </w:rPr>
            </w:rPrChange>
          </w:rPr>
          <w:t>2.</w:t>
        </w:r>
      </w:ins>
      <w:ins w:id="590" w:author="Chris Warburton (NESO)" w:date="2025-05-21T21:49:00Z" w16du:dateUtc="2025-05-21T20:49:00Z">
        <w:r w:rsidR="0030058E" w:rsidRPr="00AB7636">
          <w:rPr>
            <w:rFonts w:ascii="Arial" w:hAnsi="Arial" w:cs="Arial"/>
            <w:b/>
            <w:bCs/>
            <w:sz w:val="22"/>
            <w:szCs w:val="22"/>
            <w:rPrChange w:id="591" w:author="Chris Warburton (NESO)" w:date="2025-06-03T06:07:00Z" w16du:dateUtc="2025-06-03T05:07:00Z">
              <w:rPr>
                <w:rFonts w:ascii="Arial" w:hAnsi="Arial" w:cs="Arial"/>
                <w:sz w:val="22"/>
                <w:szCs w:val="22"/>
              </w:rPr>
            </w:rPrChange>
          </w:rPr>
          <w:t>8</w:t>
        </w:r>
      </w:ins>
      <w:ins w:id="592" w:author="Chris Warburton (NESO)" w:date="2025-05-16T12:22:00Z" w16du:dateUtc="2025-05-16T11:22:00Z">
        <w:r w:rsidRPr="00AB7636">
          <w:rPr>
            <w:rFonts w:ascii="Arial" w:hAnsi="Arial" w:cs="Arial"/>
            <w:b/>
            <w:bCs/>
            <w:sz w:val="22"/>
            <w:szCs w:val="22"/>
            <w:rPrChange w:id="593"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594" w:author="Chris Warburton (NESO)" w:date="2025-05-16T12:29:00Z" w16du:dateUtc="2025-05-16T11:29:00Z">
        <w:r w:rsidR="00C63BED" w:rsidRPr="00AB7636">
          <w:rPr>
            <w:rFonts w:ascii="Arial" w:hAnsi="Arial" w:cs="Arial"/>
            <w:sz w:val="22"/>
            <w:szCs w:val="22"/>
          </w:rPr>
          <w:t>4</w:t>
        </w:r>
      </w:ins>
      <w:ins w:id="595"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596" w:author="Chris Warburton (NESO)" w:date="2025-05-22T10:05:00Z" w16du:dateUtc="2025-05-22T09:05:00Z">
        <w:r w:rsidR="00770D2B" w:rsidRPr="00AB7636">
          <w:rPr>
            <w:rFonts w:ascii="Arial" w:hAnsi="Arial" w:cs="Arial"/>
            <w:sz w:val="22"/>
            <w:szCs w:val="22"/>
          </w:rPr>
          <w:t>become payable</w:t>
        </w:r>
      </w:ins>
      <w:ins w:id="597"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598" w:author="Chris Warburton (NESO)" w:date="2025-05-16T12:22:00Z" w16du:dateUtc="2025-05-16T11:22:00Z"/>
          <w:rFonts w:ascii="Arial" w:hAnsi="Arial" w:cs="Arial"/>
          <w:sz w:val="22"/>
          <w:szCs w:val="22"/>
        </w:rPr>
      </w:pPr>
      <w:ins w:id="599"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0" w:author="Chris Warburton (NESO)" w:date="2025-06-03T06:07:00Z" w16du:dateUtc="2025-06-03T05:07:00Z">
              <w:rPr>
                <w:rFonts w:ascii="Arial" w:hAnsi="Arial" w:cs="Arial"/>
                <w:sz w:val="22"/>
                <w:szCs w:val="22"/>
              </w:rPr>
            </w:rPrChange>
          </w:rPr>
          <w:t>2.</w:t>
        </w:r>
      </w:ins>
      <w:ins w:id="601" w:author="Chris Warburton (NESO)" w:date="2025-05-21T21:49:00Z" w16du:dateUtc="2025-05-21T20:49:00Z">
        <w:r w:rsidR="0030058E" w:rsidRPr="00AB7636">
          <w:rPr>
            <w:rFonts w:ascii="Arial" w:hAnsi="Arial" w:cs="Arial"/>
            <w:b/>
            <w:bCs/>
            <w:sz w:val="22"/>
            <w:szCs w:val="22"/>
            <w:rPrChange w:id="602" w:author="Chris Warburton (NESO)" w:date="2025-06-03T06:07:00Z" w16du:dateUtc="2025-06-03T05:07:00Z">
              <w:rPr>
                <w:rFonts w:ascii="Arial" w:hAnsi="Arial" w:cs="Arial"/>
                <w:sz w:val="22"/>
                <w:szCs w:val="22"/>
              </w:rPr>
            </w:rPrChange>
          </w:rPr>
          <w:t>8</w:t>
        </w:r>
      </w:ins>
      <w:ins w:id="603" w:author="Chris Warburton (NESO)" w:date="2025-05-16T12:22:00Z" w16du:dateUtc="2025-05-16T11:22:00Z">
        <w:r w:rsidRPr="00AB7636">
          <w:rPr>
            <w:rFonts w:ascii="Arial" w:hAnsi="Arial" w:cs="Arial"/>
            <w:b/>
            <w:bCs/>
            <w:sz w:val="22"/>
            <w:szCs w:val="22"/>
            <w:rPrChange w:id="604"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05" w:author="Chris Warburton (NESO)" w:date="2025-05-16T12:29:00Z" w16du:dateUtc="2025-05-16T11:29:00Z">
        <w:r w:rsidR="00C63BED" w:rsidRPr="00AB7636">
          <w:rPr>
            <w:rFonts w:ascii="Arial" w:hAnsi="Arial" w:cs="Arial"/>
            <w:sz w:val="22"/>
            <w:szCs w:val="22"/>
          </w:rPr>
          <w:t>3</w:t>
        </w:r>
      </w:ins>
      <w:ins w:id="606"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7" w:author="Chris Warburton (NESO)" w:date="2025-05-22T10:05:00Z" w16du:dateUtc="2025-05-22T09:05:00Z">
        <w:r w:rsidR="00770D2B" w:rsidRPr="00AB7636">
          <w:rPr>
            <w:rFonts w:ascii="Arial" w:hAnsi="Arial" w:cs="Arial"/>
            <w:sz w:val="22"/>
            <w:szCs w:val="22"/>
          </w:rPr>
          <w:t xml:space="preserve">become payable </w:t>
        </w:r>
      </w:ins>
      <w:ins w:id="608"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09" w:author="Chris Warburton (NESO)" w:date="2025-05-16T12:29:00Z" w16du:dateUtc="2025-05-16T11:29:00Z">
        <w:r w:rsidR="00C63BED" w:rsidRPr="00AB7636">
          <w:rPr>
            <w:rFonts w:ascii="Arial" w:hAnsi="Arial" w:cs="Arial"/>
            <w:sz w:val="22"/>
            <w:szCs w:val="22"/>
          </w:rPr>
          <w:t>4</w:t>
        </w:r>
      </w:ins>
      <w:ins w:id="610"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11" w:author="Chris Warburton (NESO)" w:date="2025-05-22T10:05:00Z" w16du:dateUtc="2025-05-22T09:05:00Z">
        <w:r w:rsidR="00770D2B" w:rsidRPr="00AB7636">
          <w:rPr>
            <w:rFonts w:ascii="Arial" w:hAnsi="Arial" w:cs="Arial"/>
            <w:sz w:val="22"/>
            <w:szCs w:val="22"/>
          </w:rPr>
          <w:t>become payable</w:t>
        </w:r>
      </w:ins>
      <w:ins w:id="612"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13"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14" w:author="Chris Warburton (NESO)" w:date="2025-05-16T12:27:00Z" w16du:dateUtc="2025-05-16T11:27:00Z"/>
          <w:rFonts w:ascii="Arial" w:hAnsi="Arial" w:cs="Arial"/>
          <w:sz w:val="22"/>
          <w:szCs w:val="22"/>
        </w:rPr>
      </w:pPr>
      <w:ins w:id="615" w:author="Chris Warburton (NESO)" w:date="2025-05-16T12:27:00Z" w16du:dateUtc="2025-05-16T11:27:00Z">
        <w:r w:rsidRPr="00AB7636">
          <w:rPr>
            <w:rFonts w:ascii="Arial" w:hAnsi="Arial" w:cs="Arial"/>
            <w:b/>
            <w:bCs/>
            <w:sz w:val="22"/>
            <w:szCs w:val="22"/>
            <w:rPrChange w:id="616" w:author="Chris Warburton (NESO)" w:date="2025-06-03T06:07:00Z" w16du:dateUtc="2025-06-03T05:07:00Z">
              <w:rPr>
                <w:rFonts w:ascii="Arial" w:hAnsi="Arial" w:cs="Arial"/>
                <w:sz w:val="22"/>
                <w:szCs w:val="22"/>
              </w:rPr>
            </w:rPrChange>
          </w:rPr>
          <w:t>2.</w:t>
        </w:r>
      </w:ins>
      <w:ins w:id="617" w:author="Chris Warburton (NESO)" w:date="2025-05-21T21:49:00Z" w16du:dateUtc="2025-05-21T20:49:00Z">
        <w:r w:rsidR="0030058E" w:rsidRPr="00AB7636">
          <w:rPr>
            <w:rFonts w:ascii="Arial" w:hAnsi="Arial" w:cs="Arial"/>
            <w:b/>
            <w:bCs/>
            <w:sz w:val="22"/>
            <w:szCs w:val="22"/>
            <w:rPrChange w:id="618" w:author="Chris Warburton (NESO)" w:date="2025-06-03T06:07:00Z" w16du:dateUtc="2025-06-03T05:07:00Z">
              <w:rPr>
                <w:rFonts w:ascii="Arial" w:hAnsi="Arial" w:cs="Arial"/>
                <w:sz w:val="22"/>
                <w:szCs w:val="22"/>
              </w:rPr>
            </w:rPrChange>
          </w:rPr>
          <w:t>9</w:t>
        </w:r>
      </w:ins>
      <w:ins w:id="619"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0" w:author="Chris Warburton (NESO)" w:date="2025-05-22T10:06:00Z" w16du:dateUtc="2025-05-22T09:06:00Z">
        <w:r w:rsidR="0097114F" w:rsidRPr="00AB7636">
          <w:rPr>
            <w:rFonts w:ascii="Arial" w:hAnsi="Arial" w:cs="Arial"/>
            <w:sz w:val="22"/>
            <w:szCs w:val="22"/>
          </w:rPr>
          <w:t xml:space="preserve">become payable </w:t>
        </w:r>
      </w:ins>
      <w:ins w:id="621"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t>
        </w:r>
        <w:proofErr w:type="gramStart"/>
        <w:r w:rsidRPr="00AB7636">
          <w:rPr>
            <w:rFonts w:ascii="Arial" w:hAnsi="Arial" w:cs="Arial"/>
            <w:sz w:val="22"/>
            <w:szCs w:val="22"/>
          </w:rPr>
          <w:t>whether or not</w:t>
        </w:r>
        <w:proofErr w:type="gramEnd"/>
        <w:r w:rsidRPr="00AB7636">
          <w:rPr>
            <w:rFonts w:ascii="Arial" w:hAnsi="Arial" w:cs="Arial"/>
            <w:sz w:val="22"/>
            <w:szCs w:val="22"/>
          </w:rPr>
          <w:t xml:space="preserve">, in its view, the </w:t>
        </w:r>
        <w:r w:rsidRPr="00AB7636">
          <w:rPr>
            <w:rFonts w:ascii="Arial" w:hAnsi="Arial" w:cs="Arial"/>
            <w:b/>
            <w:bCs/>
            <w:sz w:val="22"/>
            <w:szCs w:val="22"/>
          </w:rPr>
          <w:t xml:space="preserve">PCF Activation Threshold </w:t>
        </w:r>
      </w:ins>
      <w:ins w:id="622" w:author="Chris Warburton (NESO)" w:date="2025-05-21T21:41:00Z" w16du:dateUtc="2025-05-21T20:41:00Z">
        <w:r w:rsidR="007F76A2" w:rsidRPr="00AB7636">
          <w:rPr>
            <w:rFonts w:ascii="Arial" w:hAnsi="Arial" w:cs="Arial"/>
            <w:sz w:val="22"/>
            <w:szCs w:val="22"/>
          </w:rPr>
          <w:t>is appropriate</w:t>
        </w:r>
      </w:ins>
      <w:ins w:id="623" w:author="Chris Warburton (NESO)" w:date="2025-05-16T12:27:00Z" w16du:dateUtc="2025-05-16T11:27:00Z">
        <w:r w:rsidRPr="00AB7636">
          <w:rPr>
            <w:rFonts w:ascii="Arial" w:hAnsi="Arial" w:cs="Arial"/>
            <w:sz w:val="22"/>
            <w:szCs w:val="22"/>
          </w:rPr>
          <w:t xml:space="preserve"> and publish this </w:t>
        </w:r>
      </w:ins>
      <w:ins w:id="624" w:author="Chris Warburton (NESO)" w:date="2025-05-28T12:45:00Z" w16du:dateUtc="2025-05-28T11:45:00Z">
        <w:r w:rsidR="00E22EA3" w:rsidRPr="00AB7636">
          <w:rPr>
            <w:rFonts w:ascii="Arial" w:hAnsi="Arial" w:cs="Arial"/>
            <w:sz w:val="22"/>
            <w:szCs w:val="22"/>
          </w:rPr>
          <w:t>view</w:t>
        </w:r>
      </w:ins>
      <w:ins w:id="625" w:author="Chris Warburton (NESO)" w:date="2025-05-16T12:27:00Z" w16du:dateUtc="2025-05-16T11:27:00Z">
        <w:r w:rsidRPr="00AB7636">
          <w:rPr>
            <w:rFonts w:ascii="Arial" w:hAnsi="Arial" w:cs="Arial"/>
            <w:sz w:val="22"/>
            <w:szCs w:val="22"/>
          </w:rPr>
          <w:t xml:space="preserve"> on its </w:t>
        </w:r>
        <w:proofErr w:type="gramStart"/>
        <w:r w:rsidRPr="00AB7636">
          <w:rPr>
            <w:rFonts w:ascii="Arial" w:hAnsi="Arial" w:cs="Arial"/>
            <w:sz w:val="22"/>
            <w:szCs w:val="22"/>
          </w:rPr>
          <w:t>web-site</w:t>
        </w:r>
      </w:ins>
      <w:proofErr w:type="gramEnd"/>
      <w:ins w:id="626" w:author="Chris Warburton (NESO)" w:date="2025-05-21T21:42:00Z" w16du:dateUtc="2025-05-21T20:42:00Z">
        <w:r w:rsidR="003E26D6" w:rsidRPr="00AB7636">
          <w:rPr>
            <w:rFonts w:ascii="Arial" w:hAnsi="Arial" w:cs="Arial"/>
            <w:sz w:val="22"/>
            <w:szCs w:val="22"/>
          </w:rPr>
          <w:t>,</w:t>
        </w:r>
      </w:ins>
      <w:ins w:id="627" w:author="Chris Warburton (NESO)" w:date="2025-05-16T12:27:00Z" w16du:dateUtc="2025-05-16T11:27:00Z">
        <w:r w:rsidRPr="00AB7636">
          <w:rPr>
            <w:rFonts w:ascii="Arial" w:hAnsi="Arial" w:cs="Arial"/>
            <w:sz w:val="22"/>
            <w:szCs w:val="22"/>
          </w:rPr>
          <w:t xml:space="preserve"> </w:t>
        </w:r>
      </w:ins>
      <w:ins w:id="628" w:author="Chris Warburton (NESO)" w:date="2025-05-21T21:41:00Z" w16du:dateUtc="2025-05-21T20:41:00Z">
        <w:r w:rsidR="003E26D6" w:rsidRPr="00AB7636">
          <w:rPr>
            <w:rFonts w:ascii="Arial" w:hAnsi="Arial" w:cs="Arial"/>
            <w:sz w:val="22"/>
            <w:szCs w:val="22"/>
          </w:rPr>
          <w:t xml:space="preserve">together with any </w:t>
        </w:r>
      </w:ins>
      <w:ins w:id="629"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0" w:author="Chris Warburton (NESO)" w:date="2025-05-29T12:54:00Z" w16du:dateUtc="2025-05-29T11:54:00Z">
        <w:r w:rsidR="0040740C" w:rsidRPr="00AB7636">
          <w:rPr>
            <w:rFonts w:ascii="Arial" w:hAnsi="Arial" w:cs="Arial"/>
            <w:sz w:val="22"/>
            <w:szCs w:val="22"/>
          </w:rPr>
          <w:t>recommend</w:t>
        </w:r>
      </w:ins>
      <w:ins w:id="631" w:author="Chris Warburton (NESO)" w:date="2025-05-21T21:41:00Z" w16du:dateUtc="2025-05-21T20:41:00Z">
        <w:r w:rsidR="003E26D6" w:rsidRPr="00AB7636">
          <w:rPr>
            <w:rFonts w:ascii="Arial" w:hAnsi="Arial" w:cs="Arial"/>
            <w:sz w:val="22"/>
            <w:szCs w:val="22"/>
          </w:rPr>
          <w:t xml:space="preserve">, </w:t>
        </w:r>
      </w:ins>
      <w:ins w:id="632"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33" w:author="Chris Warburton (NESO)" w:date="2025-05-22T13:59:00Z" w16du:dateUtc="2025-05-22T12:59:00Z">
        <w:r w:rsidR="00AA3970" w:rsidRPr="00AB7636">
          <w:rPr>
            <w:rFonts w:ascii="Arial" w:hAnsi="Arial" w:cs="Arial"/>
            <w:sz w:val="22"/>
            <w:szCs w:val="22"/>
          </w:rPr>
          <w:t xml:space="preserve">  (For the avoidance of doubt, </w:t>
        </w:r>
      </w:ins>
      <w:ins w:id="634" w:author="Chris Warburton (NESO)" w:date="2025-05-28T12:45:00Z" w16du:dateUtc="2025-05-28T11:45:00Z">
        <w:r w:rsidR="00E7188B" w:rsidRPr="00AB7636">
          <w:rPr>
            <w:rFonts w:ascii="Arial" w:hAnsi="Arial" w:cs="Arial"/>
            <w:b/>
            <w:bCs/>
            <w:sz w:val="22"/>
            <w:szCs w:val="22"/>
          </w:rPr>
          <w:lastRenderedPageBreak/>
          <w:t>The Company</w:t>
        </w:r>
        <w:r w:rsidR="00E7188B" w:rsidRPr="00AB7636">
          <w:rPr>
            <w:rFonts w:ascii="Arial" w:hAnsi="Arial" w:cs="Arial"/>
            <w:sz w:val="22"/>
            <w:szCs w:val="22"/>
          </w:rPr>
          <w:t xml:space="preserve"> giving this view</w:t>
        </w:r>
      </w:ins>
      <w:ins w:id="635"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36" w:author="Chris Warburton (NESO)" w:date="2025-05-16T12:27:00Z" w16du:dateUtc="2025-05-16T11:27:00Z"/>
          <w:rFonts w:ascii="Arial" w:hAnsi="Arial" w:cs="Arial"/>
          <w:sz w:val="22"/>
          <w:szCs w:val="22"/>
        </w:rPr>
      </w:pPr>
      <w:ins w:id="637"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38" w:author="Chris Warburton (NESO)" w:date="2025-05-08T08:43:00Z" w16du:dateUtc="2025-05-08T07:43:00Z"/>
          <w:rFonts w:ascii="Arial" w:hAnsi="Arial" w:cs="Arial"/>
          <w:b/>
          <w:bCs/>
          <w:sz w:val="22"/>
          <w:szCs w:val="22"/>
        </w:rPr>
      </w:pPr>
      <w:ins w:id="639" w:author="Chris Warburton (NESO)" w:date="2025-05-08T08:43:00Z" w16du:dateUtc="2025-05-08T07:43:00Z">
        <w:r w:rsidRPr="00AB7636">
          <w:rPr>
            <w:rFonts w:ascii="Arial" w:hAnsi="Arial" w:cs="Arial"/>
            <w:b/>
            <w:bCs/>
            <w:sz w:val="22"/>
            <w:szCs w:val="22"/>
            <w:rPrChange w:id="640"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41" w:author="Chris Warburton (NESO)" w:date="2025-05-08T14:47:00Z" w16du:dateUtc="2025-05-08T13:47:00Z">
        <w:r w:rsidR="00B0253F" w:rsidRPr="00AB7636">
          <w:rPr>
            <w:rFonts w:ascii="Arial" w:hAnsi="Arial" w:cs="Arial"/>
            <w:b/>
            <w:bCs/>
            <w:sz w:val="22"/>
            <w:szCs w:val="22"/>
          </w:rPr>
          <w:t>Activation</w:t>
        </w:r>
      </w:ins>
      <w:ins w:id="642"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43"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44" w:author="Chris Warburton (NESO)" w:date="2025-05-21T16:47:00Z" w16du:dateUtc="2025-05-21T15:47:00Z"/>
          <w:rFonts w:ascii="Arial" w:hAnsi="Arial" w:cs="Arial"/>
          <w:sz w:val="22"/>
          <w:szCs w:val="22"/>
        </w:rPr>
      </w:pPr>
      <w:ins w:id="645" w:author="Chris Warburton (NESO)" w:date="2025-05-08T08:43:00Z" w16du:dateUtc="2025-05-08T07:43:00Z">
        <w:r w:rsidRPr="00AB7636">
          <w:rPr>
            <w:rFonts w:ascii="Arial" w:hAnsi="Arial" w:cs="Arial"/>
            <w:b/>
            <w:bCs/>
            <w:sz w:val="22"/>
            <w:szCs w:val="22"/>
            <w:rPrChange w:id="646" w:author="Chris Warburton (NESO)" w:date="2025-06-03T06:07:00Z" w16du:dateUtc="2025-06-03T05:07:00Z">
              <w:rPr>
                <w:rFonts w:ascii="Arial" w:hAnsi="Arial" w:cs="Arial"/>
                <w:sz w:val="22"/>
                <w:szCs w:val="22"/>
              </w:rPr>
            </w:rPrChange>
          </w:rPr>
          <w:t>3.1</w:t>
        </w:r>
        <w:r w:rsidRPr="00AB7636">
          <w:tab/>
        </w:r>
      </w:ins>
      <w:ins w:id="647"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48" w:author="Chris Warburton (NESO)" w:date="2025-05-21T20:51:00Z" w16du:dateUtc="2025-05-21T19:51:00Z">
        <w:r w:rsidR="00072A60" w:rsidRPr="00AB7636">
          <w:rPr>
            <w:rFonts w:ascii="Arial" w:hAnsi="Arial" w:cs="Arial"/>
            <w:sz w:val="22"/>
            <w:szCs w:val="22"/>
          </w:rPr>
          <w:t>3</w:t>
        </w:r>
      </w:ins>
      <w:ins w:id="649" w:author="Chris Warburton (NESO)" w:date="2025-05-15T13:52:00Z" w16du:dateUtc="2025-05-15T12:52:00Z">
        <w:r w:rsidR="00E21313" w:rsidRPr="00AB7636">
          <w:rPr>
            <w:rFonts w:ascii="Arial" w:hAnsi="Arial" w:cs="Arial"/>
            <w:sz w:val="22"/>
            <w:szCs w:val="22"/>
          </w:rPr>
          <w:t xml:space="preserve">, </w:t>
        </w:r>
      </w:ins>
      <w:ins w:id="650"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51" w:author="Chris Warburton (NESO)" w:date="2025-05-15T13:52:00Z" w16du:dateUtc="2025-05-15T12:52:00Z">
        <w:r w:rsidR="001E1316" w:rsidRPr="00AB7636">
          <w:rPr>
            <w:rFonts w:ascii="Arial" w:hAnsi="Arial" w:cs="Arial"/>
            <w:sz w:val="22"/>
            <w:szCs w:val="22"/>
          </w:rPr>
          <w:t>e</w:t>
        </w:r>
      </w:ins>
      <w:ins w:id="652"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53"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54" w:author="Chris Warburton (NESO)" w:date="2025-05-12T15:55:00Z" w16du:dateUtc="2025-05-12T14:55:00Z">
        <w:r w:rsidR="00FA55BE" w:rsidRPr="00AB7636">
          <w:rPr>
            <w:rFonts w:ascii="Arial" w:hAnsi="Arial" w:cs="Arial"/>
            <w:sz w:val="22"/>
            <w:szCs w:val="22"/>
          </w:rPr>
          <w:t xml:space="preserve"> </w:t>
        </w:r>
      </w:ins>
      <w:ins w:id="655"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56"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57" w:author="Chris Warburton (NESO)" w:date="2025-05-12T16:16:00Z" w16du:dateUtc="2025-05-12T15:16:00Z">
        <w:r w:rsidR="00EE6806" w:rsidRPr="00AB7636">
          <w:rPr>
            <w:rFonts w:ascii="Arial" w:hAnsi="Arial" w:cs="Arial"/>
            <w:sz w:val="22"/>
            <w:szCs w:val="22"/>
          </w:rPr>
          <w:t xml:space="preserve">the cumulative </w:t>
        </w:r>
      </w:ins>
      <w:ins w:id="658" w:author="Chris Warburton (NESO)" w:date="2025-05-21T16:48:00Z" w16du:dateUtc="2025-05-21T15:48:00Z">
        <w:r w:rsidR="00817E71" w:rsidRPr="00AB7636">
          <w:rPr>
            <w:rFonts w:ascii="Arial" w:hAnsi="Arial" w:cs="Arial"/>
            <w:sz w:val="22"/>
            <w:szCs w:val="22"/>
          </w:rPr>
          <w:t>total</w:t>
        </w:r>
      </w:ins>
      <w:ins w:id="659"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0" w:author="Chris Warburton (NESO)" w:date="2025-05-28T17:07:00Z" w16du:dateUtc="2025-05-28T16:07:00Z">
        <w:r w:rsidR="00592E29" w:rsidRPr="00AB7636">
          <w:rPr>
            <w:rFonts w:ascii="Arial" w:hAnsi="Arial" w:cs="Arial"/>
            <w:sz w:val="22"/>
            <w:szCs w:val="22"/>
          </w:rPr>
          <w:t>(</w:t>
        </w:r>
      </w:ins>
      <w:ins w:id="661" w:author="Chris Warburton (NESO)" w:date="2025-05-12T16:16:00Z" w16du:dateUtc="2025-05-12T15:16:00Z">
        <w:r w:rsidR="00EE6806" w:rsidRPr="00AB7636">
          <w:rPr>
            <w:rFonts w:ascii="Arial" w:hAnsi="Arial" w:cs="Arial"/>
            <w:sz w:val="22"/>
            <w:szCs w:val="22"/>
          </w:rPr>
          <w:t>in MW</w:t>
        </w:r>
      </w:ins>
      <w:ins w:id="662" w:author="Chris Warburton (NESO)" w:date="2025-05-28T17:07:00Z" w16du:dateUtc="2025-05-28T16:07:00Z">
        <w:r w:rsidR="00592E29" w:rsidRPr="00AB7636">
          <w:rPr>
            <w:rFonts w:ascii="Arial" w:hAnsi="Arial" w:cs="Arial"/>
            <w:sz w:val="22"/>
            <w:szCs w:val="22"/>
          </w:rPr>
          <w:t>)</w:t>
        </w:r>
      </w:ins>
      <w:ins w:id="663" w:author="Chris Warburton (NESO)" w:date="2025-05-12T16:16:00Z" w16du:dateUtc="2025-05-12T15:16:00Z">
        <w:r w:rsidR="00EE6806" w:rsidRPr="00AB7636">
          <w:rPr>
            <w:rFonts w:ascii="Arial" w:hAnsi="Arial" w:cs="Arial"/>
            <w:sz w:val="22"/>
            <w:szCs w:val="22"/>
          </w:rPr>
          <w:t xml:space="preserve"> </w:t>
        </w:r>
      </w:ins>
      <w:ins w:id="664" w:author="Chris Warburton (NESO)" w:date="2025-05-29T12:48:00Z" w16du:dateUtc="2025-05-29T11:48:00Z">
        <w:r w:rsidR="008A2158" w:rsidRPr="00AB7636">
          <w:rPr>
            <w:rFonts w:ascii="Arial" w:hAnsi="Arial" w:cs="Arial"/>
            <w:sz w:val="22"/>
            <w:szCs w:val="22"/>
          </w:rPr>
          <w:t>where</w:t>
        </w:r>
      </w:ins>
      <w:ins w:id="665"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66"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67"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68" w:author="Chris Warburton (NESO)" w:date="2025-05-21T16:47:00Z" w16du:dateUtc="2025-05-21T15:47:00Z"/>
          <w:rFonts w:ascii="Arial" w:hAnsi="Arial" w:cs="Arial"/>
          <w:sz w:val="22"/>
          <w:szCs w:val="22"/>
        </w:rPr>
        <w:pPrChange w:id="669"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0" w:author="Chris Warburton (NESO)" w:date="2025-05-21T16:53:00Z" w16du:dateUtc="2025-05-21T15:53:00Z">
        <w:r w:rsidRPr="00AB7636">
          <w:rPr>
            <w:rFonts w:ascii="Arial" w:hAnsi="Arial" w:cs="Arial"/>
            <w:b/>
            <w:bCs/>
            <w:sz w:val="22"/>
            <w:szCs w:val="22"/>
            <w:rPrChange w:id="671" w:author="Chris Warburton (NESO)" w:date="2025-06-03T06:07:00Z" w16du:dateUtc="2025-06-03T05:07:00Z">
              <w:rPr>
                <w:rFonts w:ascii="Arial" w:hAnsi="Arial" w:cs="Arial"/>
                <w:sz w:val="22"/>
                <w:szCs w:val="22"/>
              </w:rPr>
            </w:rPrChange>
          </w:rPr>
          <w:t>3.1.1</w:t>
        </w:r>
      </w:ins>
      <w:ins w:id="672" w:author="Chris Warburton (NESO)" w:date="2025-05-21T16:47:00Z" w16du:dateUtc="2025-05-21T15:47:00Z">
        <w:r w:rsidR="00817E71" w:rsidRPr="00AB7636">
          <w:rPr>
            <w:rFonts w:ascii="Arial" w:hAnsi="Arial" w:cs="Arial"/>
            <w:sz w:val="22"/>
            <w:szCs w:val="22"/>
          </w:rPr>
          <w:t xml:space="preserve"> </w:t>
        </w:r>
      </w:ins>
      <w:ins w:id="673" w:author="Chris Warburton (NESO)" w:date="2025-05-21T16:54:00Z" w16du:dateUtc="2025-05-21T15:54:00Z">
        <w:r w:rsidR="005A6D24" w:rsidRPr="00AB7636">
          <w:rPr>
            <w:rFonts w:ascii="Arial" w:hAnsi="Arial" w:cs="Arial"/>
            <w:sz w:val="22"/>
            <w:szCs w:val="22"/>
          </w:rPr>
          <w:tab/>
        </w:r>
      </w:ins>
      <w:ins w:id="674" w:author="Chris Warburton (NESO)" w:date="2025-05-21T16:47:00Z" w16du:dateUtc="2025-05-21T15:47:00Z">
        <w:r w:rsidR="00817E71" w:rsidRPr="00AB7636">
          <w:rPr>
            <w:rFonts w:ascii="Arial" w:hAnsi="Arial" w:cs="Arial"/>
            <w:sz w:val="22"/>
            <w:szCs w:val="22"/>
          </w:rPr>
          <w:t xml:space="preserve">were terminated as a result of termination </w:t>
        </w:r>
      </w:ins>
      <w:ins w:id="675" w:author="Chris Warburton (NESO)" w:date="2025-05-21T20:42:00Z" w16du:dateUtc="2025-05-21T19:42:00Z">
        <w:r w:rsidR="002C71C2" w:rsidRPr="00AB7636">
          <w:rPr>
            <w:rFonts w:ascii="Arial" w:hAnsi="Arial" w:cs="Arial"/>
            <w:sz w:val="22"/>
            <w:szCs w:val="22"/>
          </w:rPr>
          <w:t>(</w:t>
        </w:r>
      </w:ins>
      <w:ins w:id="676" w:author="Chris Warburton (NESO)" w:date="2025-05-21T16:47:00Z" w16du:dateUtc="2025-05-21T15:47:00Z">
        <w:r w:rsidR="00817E71" w:rsidRPr="00AB7636">
          <w:rPr>
            <w:rFonts w:ascii="Arial" w:hAnsi="Arial" w:cs="Arial"/>
            <w:sz w:val="22"/>
            <w:szCs w:val="22"/>
          </w:rPr>
          <w:t>by the owner/operator</w:t>
        </w:r>
      </w:ins>
      <w:ins w:id="677" w:author="Chris Warburton (NESO)" w:date="2025-05-21T20:43:00Z" w16du:dateUtc="2025-05-21T19:43:00Z">
        <w:r w:rsidR="00470372" w:rsidRPr="00AB7636">
          <w:rPr>
            <w:rFonts w:ascii="Arial" w:hAnsi="Arial" w:cs="Arial"/>
            <w:sz w:val="22"/>
            <w:szCs w:val="22"/>
          </w:rPr>
          <w:t xml:space="preserve"> of the</w:t>
        </w:r>
      </w:ins>
      <w:ins w:id="678"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79" w:author="Chris Warburton (NESO)" w:date="2025-05-21T20:43:00Z" w16du:dateUtc="2025-05-21T19:43:00Z">
        <w:r w:rsidR="00470372" w:rsidRPr="00AB7636">
          <w:rPr>
            <w:rFonts w:ascii="Arial" w:hAnsi="Arial" w:cs="Arial"/>
            <w:sz w:val="22"/>
            <w:szCs w:val="22"/>
          </w:rPr>
          <w:t>)</w:t>
        </w:r>
      </w:ins>
      <w:ins w:id="680"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81" w:author="Chris Warburton (NESO)" w:date="2025-05-23T05:37:00Z" w16du:dateUtc="2025-05-23T04:37:00Z">
        <w:r w:rsidR="00DD728B" w:rsidRPr="00AB7636">
          <w:rPr>
            <w:rFonts w:ascii="Arial" w:hAnsi="Arial" w:cs="Arial"/>
            <w:sz w:val="22"/>
            <w:szCs w:val="22"/>
          </w:rPr>
          <w:t>d</w:t>
        </w:r>
      </w:ins>
      <w:ins w:id="682" w:author="Chris Warburton (NESO)" w:date="2025-05-21T16:47:00Z" w16du:dateUtc="2025-05-21T15:47:00Z">
        <w:r w:rsidR="00817E71" w:rsidRPr="00AB7636">
          <w:rPr>
            <w:rFonts w:ascii="Arial" w:hAnsi="Arial" w:cs="Arial"/>
            <w:sz w:val="22"/>
            <w:szCs w:val="22"/>
            <w:rPrChange w:id="683"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84" w:author="Chris Warburton (NESO)" w:date="2025-05-21T16:47:00Z" w16du:dateUtc="2025-05-21T15:47:00Z"/>
          <w:rFonts w:ascii="Arial" w:hAnsi="Arial" w:cs="Arial"/>
          <w:sz w:val="22"/>
          <w:szCs w:val="22"/>
        </w:rPr>
        <w:pPrChange w:id="685"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86" w:author="Chris Warburton (NESO)" w:date="2025-05-21T16:54:00Z" w16du:dateUtc="2025-05-21T15:54:00Z">
        <w:r w:rsidRPr="00AB7636">
          <w:rPr>
            <w:rFonts w:ascii="Arial" w:hAnsi="Arial" w:cs="Arial"/>
            <w:b/>
            <w:bCs/>
            <w:sz w:val="22"/>
            <w:szCs w:val="22"/>
            <w:rPrChange w:id="687" w:author="Chris Warburton (NESO)" w:date="2025-06-03T06:07:00Z" w16du:dateUtc="2025-06-03T05:07:00Z">
              <w:rPr>
                <w:rFonts w:ascii="Arial" w:hAnsi="Arial" w:cs="Arial"/>
                <w:sz w:val="22"/>
                <w:szCs w:val="22"/>
              </w:rPr>
            </w:rPrChange>
          </w:rPr>
          <w:t>3.1.2</w:t>
        </w:r>
      </w:ins>
      <w:ins w:id="688" w:author="Chris Warburton (NESO)" w:date="2025-05-21T16:47:00Z" w16du:dateUtc="2025-05-21T15:47:00Z">
        <w:r w:rsidR="00817E71" w:rsidRPr="00AB7636">
          <w:rPr>
            <w:rFonts w:ascii="Arial" w:hAnsi="Arial" w:cs="Arial"/>
            <w:sz w:val="22"/>
            <w:szCs w:val="22"/>
          </w:rPr>
          <w:t xml:space="preserve"> </w:t>
        </w:r>
      </w:ins>
      <w:ins w:id="689" w:author="Chris Warburton (NESO)" w:date="2025-05-21T16:54:00Z" w16du:dateUtc="2025-05-21T15:54:00Z">
        <w:r w:rsidR="00967B1B" w:rsidRPr="00AB7636">
          <w:rPr>
            <w:rFonts w:ascii="Arial" w:hAnsi="Arial" w:cs="Arial"/>
            <w:sz w:val="22"/>
            <w:szCs w:val="22"/>
          </w:rPr>
          <w:tab/>
        </w:r>
      </w:ins>
      <w:ins w:id="690"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w:t>
        </w:r>
        <w:proofErr w:type="gramStart"/>
        <w:r w:rsidR="00817E71" w:rsidRPr="00AB7636">
          <w:rPr>
            <w:rFonts w:ascii="Arial" w:hAnsi="Arial" w:cs="Arial"/>
            <w:sz w:val="22"/>
            <w:szCs w:val="22"/>
          </w:rPr>
          <w:t>as a result of</w:t>
        </w:r>
        <w:proofErr w:type="gramEnd"/>
        <w:r w:rsidR="00817E71" w:rsidRPr="00AB7636">
          <w:rPr>
            <w:rFonts w:ascii="Arial" w:hAnsi="Arial" w:cs="Arial"/>
            <w:sz w:val="22"/>
            <w:szCs w:val="22"/>
          </w:rPr>
          <w:t xml:space="preserve"> termination</w:t>
        </w:r>
      </w:ins>
      <w:ins w:id="691"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692" w:author="Chris Warburton (NESO)" w:date="2025-05-21T20:43:00Z" w16du:dateUtc="2025-05-21T19:43:00Z">
        <w:r w:rsidR="00470372" w:rsidRPr="00AB7636">
          <w:rPr>
            <w:rFonts w:ascii="Arial" w:hAnsi="Arial" w:cs="Arial"/>
            <w:sz w:val="22"/>
            <w:szCs w:val="22"/>
          </w:rPr>
          <w:t>(</w:t>
        </w:r>
      </w:ins>
      <w:ins w:id="693" w:author="Chris Warburton (NESO)" w:date="2025-05-21T16:47:00Z" w16du:dateUtc="2025-05-21T15:47:00Z">
        <w:r w:rsidR="00817E71" w:rsidRPr="00AB7636">
          <w:rPr>
            <w:rFonts w:ascii="Arial" w:hAnsi="Arial" w:cs="Arial"/>
            <w:sz w:val="22"/>
            <w:szCs w:val="22"/>
          </w:rPr>
          <w:t xml:space="preserve">by the owner/operator of </w:t>
        </w:r>
      </w:ins>
      <w:ins w:id="694" w:author="Chris Warburton (NESO)" w:date="2025-05-22T10:08:00Z" w16du:dateUtc="2025-05-22T09:08:00Z">
        <w:r w:rsidR="00F70521" w:rsidRPr="00AB7636">
          <w:rPr>
            <w:rFonts w:ascii="Arial" w:hAnsi="Arial" w:cs="Arial"/>
            <w:sz w:val="22"/>
            <w:szCs w:val="22"/>
          </w:rPr>
          <w:t>the</w:t>
        </w:r>
      </w:ins>
      <w:ins w:id="695"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96" w:author="Chris Warburton (NESO)" w:date="2025-05-21T20:43:00Z" w16du:dateUtc="2025-05-21T19:43:00Z">
        <w:r w:rsidR="00470372" w:rsidRPr="00AB7636">
          <w:rPr>
            <w:rFonts w:ascii="Arial" w:hAnsi="Arial" w:cs="Arial"/>
            <w:sz w:val="22"/>
            <w:szCs w:val="22"/>
          </w:rPr>
          <w:t>)</w:t>
        </w:r>
      </w:ins>
      <w:ins w:id="697"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698" w:author="Chris Warburton (NESO)" w:date="2025-05-21T16:59:00Z" w16du:dateUtc="2025-05-21T15:59:00Z">
        <w:r w:rsidR="00F9178E" w:rsidRPr="00AB7636">
          <w:rPr>
            <w:rFonts w:ascii="Arial" w:hAnsi="Arial" w:cs="Arial"/>
            <w:sz w:val="22"/>
            <w:szCs w:val="22"/>
          </w:rPr>
          <w:t xml:space="preserve"> by the </w:t>
        </w:r>
      </w:ins>
      <w:ins w:id="699" w:author="Chris Warburton (NESO)" w:date="2025-05-23T05:37:00Z" w16du:dateUtc="2025-05-23T04:37:00Z">
        <w:r w:rsidR="00DD728B" w:rsidRPr="00AB7636">
          <w:rPr>
            <w:rFonts w:ascii="Arial" w:hAnsi="Arial" w:cs="Arial"/>
            <w:sz w:val="22"/>
            <w:szCs w:val="22"/>
          </w:rPr>
          <w:t xml:space="preserve">developer </w:t>
        </w:r>
      </w:ins>
      <w:ins w:id="700"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01"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02"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03" w:author="Chris Warburton (NESO)" w:date="2025-05-15T14:47:00Z" w16du:dateUtc="2025-05-15T13:47:00Z"/>
          <w:rFonts w:ascii="Arial" w:hAnsi="Arial" w:cs="Arial"/>
          <w:sz w:val="22"/>
          <w:szCs w:val="22"/>
        </w:rPr>
      </w:pPr>
      <w:ins w:id="704" w:author="Chris Warburton (NESO)" w:date="2025-05-21T13:30:00Z" w16du:dateUtc="2025-05-21T12:30:00Z">
        <w:r w:rsidRPr="00AB7636">
          <w:rPr>
            <w:rFonts w:ascii="Arial" w:hAnsi="Arial" w:cs="Arial"/>
            <w:b/>
            <w:bCs/>
            <w:sz w:val="22"/>
            <w:szCs w:val="22"/>
            <w:rPrChange w:id="705"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06" w:author="Chris Warburton (NESO)" w:date="2025-05-21T20:48:00Z" w16du:dateUtc="2025-05-21T19:48:00Z">
        <w:r w:rsidR="0004758E" w:rsidRPr="00AB7636">
          <w:rPr>
            <w:rFonts w:ascii="Arial" w:hAnsi="Arial" w:cs="Arial"/>
            <w:sz w:val="22"/>
            <w:szCs w:val="22"/>
          </w:rPr>
          <w:t xml:space="preserve"> </w:t>
        </w:r>
      </w:ins>
      <w:ins w:id="707" w:author="Chris Warburton (NESO)" w:date="2025-05-21T17:26:00Z" w16du:dateUtc="2025-05-21T16:26:00Z">
        <w:r w:rsidR="00625BCA" w:rsidRPr="00AB7636">
          <w:rPr>
            <w:rFonts w:ascii="Arial" w:hAnsi="Arial" w:cs="Arial"/>
            <w:sz w:val="22"/>
            <w:szCs w:val="22"/>
          </w:rPr>
          <w:t>provide the</w:t>
        </w:r>
      </w:ins>
      <w:ins w:id="708" w:author="Chris Warburton (NESO)" w:date="2025-05-21T13:30:00Z" w16du:dateUtc="2025-05-21T12:30:00Z">
        <w:r w:rsidRPr="00AB7636">
          <w:rPr>
            <w:rFonts w:ascii="Arial" w:hAnsi="Arial" w:cs="Arial"/>
            <w:sz w:val="22"/>
            <w:szCs w:val="22"/>
          </w:rPr>
          <w:t xml:space="preserve"> notification in Paragraph 3.1</w:t>
        </w:r>
      </w:ins>
      <w:ins w:id="709" w:author="Chris Warburton (NESO)" w:date="2025-05-21T20:50:00Z" w16du:dateUtc="2025-05-21T19:50:00Z">
        <w:r w:rsidR="00E94FB2" w:rsidRPr="00AB7636">
          <w:rPr>
            <w:rFonts w:ascii="Arial" w:hAnsi="Arial" w:cs="Arial"/>
            <w:sz w:val="22"/>
            <w:szCs w:val="22"/>
          </w:rPr>
          <w:t>:</w:t>
        </w:r>
      </w:ins>
      <w:ins w:id="710"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11" w:author="Chris Warburton (NESO)" w:date="2025-05-15T14:50:00Z" w16du:dateUtc="2025-05-15T13:50:00Z"/>
          <w:rFonts w:ascii="Arial" w:hAnsi="Arial" w:cs="Arial"/>
          <w:bCs/>
          <w:sz w:val="22"/>
          <w:szCs w:val="22"/>
        </w:rPr>
        <w:pPrChange w:id="712" w:author="Chris Warburton (NESO)" w:date="2025-05-15T14:52:00Z" w16du:dateUtc="2025-05-15T13:52:00Z">
          <w:pPr>
            <w:tabs>
              <w:tab w:val="left" w:pos="720"/>
            </w:tabs>
            <w:spacing w:line="360" w:lineRule="auto"/>
            <w:ind w:left="720" w:hanging="720"/>
            <w:jc w:val="both"/>
          </w:pPr>
        </w:pPrChange>
      </w:pPr>
      <w:ins w:id="713" w:author="Chris Warburton (NESO)" w:date="2025-05-15T14:47:00Z" w16du:dateUtc="2025-05-15T13:47:00Z">
        <w:r w:rsidRPr="00AB7636">
          <w:rPr>
            <w:rFonts w:ascii="Arial" w:hAnsi="Arial" w:cs="Arial"/>
            <w:b/>
            <w:bCs/>
            <w:sz w:val="22"/>
            <w:szCs w:val="22"/>
            <w:rPrChange w:id="714" w:author="Chris Warburton (NESO)" w:date="2025-06-03T06:07:00Z" w16du:dateUtc="2025-06-03T05:07:00Z">
              <w:rPr>
                <w:rFonts w:ascii="Arial" w:hAnsi="Arial" w:cs="Arial"/>
                <w:sz w:val="22"/>
                <w:szCs w:val="22"/>
              </w:rPr>
            </w:rPrChange>
          </w:rPr>
          <w:t>3.</w:t>
        </w:r>
      </w:ins>
      <w:ins w:id="715" w:author="Chris Warburton (NESO)" w:date="2025-05-23T05:39:00Z" w16du:dateUtc="2025-05-23T04:39:00Z">
        <w:r w:rsidR="00714F3C" w:rsidRPr="00AB7636">
          <w:rPr>
            <w:rFonts w:ascii="Arial" w:hAnsi="Arial" w:cs="Arial"/>
            <w:b/>
            <w:bCs/>
            <w:sz w:val="22"/>
            <w:szCs w:val="22"/>
            <w:rPrChange w:id="716" w:author="Chris Warburton (NESO)" w:date="2025-06-03T06:07:00Z" w16du:dateUtc="2025-06-03T05:07:00Z">
              <w:rPr>
                <w:rFonts w:ascii="Arial" w:hAnsi="Arial" w:cs="Arial"/>
                <w:sz w:val="22"/>
                <w:szCs w:val="22"/>
              </w:rPr>
            </w:rPrChange>
          </w:rPr>
          <w:t>2</w:t>
        </w:r>
      </w:ins>
      <w:ins w:id="717" w:author="Chris Warburton (NESO)" w:date="2025-05-15T14:50:00Z" w16du:dateUtc="2025-05-15T13:50:00Z">
        <w:r w:rsidR="00EF6E40" w:rsidRPr="00AB7636">
          <w:rPr>
            <w:rFonts w:ascii="Arial" w:hAnsi="Arial" w:cs="Arial"/>
            <w:b/>
            <w:bCs/>
            <w:sz w:val="22"/>
            <w:szCs w:val="22"/>
            <w:rPrChange w:id="718" w:author="Chris Warburton (NESO)" w:date="2025-06-03T06:07:00Z" w16du:dateUtc="2025-06-03T05:07:00Z">
              <w:rPr>
                <w:rFonts w:ascii="Arial" w:hAnsi="Arial" w:cs="Arial"/>
                <w:sz w:val="22"/>
                <w:szCs w:val="22"/>
              </w:rPr>
            </w:rPrChange>
          </w:rPr>
          <w:t>.</w:t>
        </w:r>
      </w:ins>
      <w:ins w:id="719" w:author="Chris Warburton (NESO)" w:date="2025-05-15T14:47:00Z" w16du:dateUtc="2025-05-15T13:47:00Z">
        <w:r w:rsidRPr="00AB7636">
          <w:rPr>
            <w:rFonts w:ascii="Arial" w:hAnsi="Arial" w:cs="Arial"/>
            <w:b/>
            <w:bCs/>
            <w:sz w:val="22"/>
            <w:szCs w:val="22"/>
            <w:rPrChange w:id="720"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21" w:author="Chris Warburton (NESO)" w:date="2025-05-22T10:11:00Z" w16du:dateUtc="2025-05-22T09:11:00Z">
        <w:r w:rsidR="00B549C9" w:rsidRPr="00AB7636">
          <w:rPr>
            <w:rFonts w:ascii="Arial" w:hAnsi="Arial" w:cs="Arial"/>
            <w:sz w:val="22"/>
            <w:szCs w:val="22"/>
          </w:rPr>
          <w:t>on or before 14 July</w:t>
        </w:r>
      </w:ins>
      <w:ins w:id="722" w:author="Chris Warburton (NESO)" w:date="2025-05-22T21:56:00Z" w16du:dateUtc="2025-05-22T20:56:00Z">
        <w:r w:rsidR="00EB0597" w:rsidRPr="00AB7636">
          <w:rPr>
            <w:rFonts w:ascii="Arial" w:hAnsi="Arial" w:cs="Arial"/>
            <w:sz w:val="22"/>
            <w:szCs w:val="22"/>
          </w:rPr>
          <w:t xml:space="preserve"> (or</w:t>
        </w:r>
      </w:ins>
      <w:ins w:id="723" w:author="Chris Warburton (NESO)" w:date="2025-05-23T05:39:00Z" w16du:dateUtc="2025-05-23T04:39:00Z">
        <w:r w:rsidR="00714F3C" w:rsidRPr="00AB7636">
          <w:rPr>
            <w:rFonts w:ascii="Arial" w:hAnsi="Arial" w:cs="Arial"/>
            <w:sz w:val="22"/>
            <w:szCs w:val="22"/>
          </w:rPr>
          <w:t>,</w:t>
        </w:r>
      </w:ins>
      <w:ins w:id="724" w:author="Chris Warburton (NESO)" w:date="2025-05-22T21:56:00Z" w16du:dateUtc="2025-05-22T20:56:00Z">
        <w:r w:rsidR="00EB0597" w:rsidRPr="00AB7636">
          <w:rPr>
            <w:rFonts w:ascii="Arial" w:hAnsi="Arial" w:cs="Arial"/>
            <w:sz w:val="22"/>
            <w:szCs w:val="22"/>
          </w:rPr>
          <w:t xml:space="preserve"> </w:t>
        </w:r>
      </w:ins>
      <w:ins w:id="725"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26"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27" w:author="Chris Warburton (NESO)" w:date="2025-05-22T21:57:00Z" w16du:dateUtc="2025-05-22T20:57:00Z">
        <w:r w:rsidR="00EB0597" w:rsidRPr="00AB7636">
          <w:rPr>
            <w:rFonts w:ascii="Arial" w:hAnsi="Arial" w:cs="Arial"/>
            <w:sz w:val="22"/>
            <w:szCs w:val="22"/>
          </w:rPr>
          <w:t>)</w:t>
        </w:r>
      </w:ins>
      <w:ins w:id="728"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29"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0" w:author="Chris Warburton (NESO)" w:date="2025-05-23T06:17:00Z" w16du:dateUtc="2025-05-23T05:17:00Z">
        <w:r w:rsidR="00244760" w:rsidRPr="00AB7636">
          <w:rPr>
            <w:rFonts w:ascii="Arial" w:hAnsi="Arial" w:cs="Arial"/>
            <w:sz w:val="22"/>
            <w:szCs w:val="22"/>
            <w:rPrChange w:id="731" w:author="Chris Warburton (NESO)" w:date="2025-06-03T06:07:00Z" w16du:dateUtc="2025-06-03T05:07:00Z">
              <w:rPr>
                <w:rFonts w:ascii="Arial" w:hAnsi="Arial" w:cs="Arial"/>
                <w:sz w:val="22"/>
                <w:szCs w:val="22"/>
                <w:highlight w:val="yellow"/>
              </w:rPr>
            </w:rPrChange>
          </w:rPr>
          <w:t xml:space="preserve">immediately </w:t>
        </w:r>
      </w:ins>
      <w:ins w:id="732" w:author="Chris Warburton (NESO)" w:date="2025-05-22T11:43:00Z" w16du:dateUtc="2025-05-22T10:43:00Z">
        <w:r w:rsidR="00892CBC" w:rsidRPr="00AB7636">
          <w:rPr>
            <w:rFonts w:ascii="Arial" w:hAnsi="Arial" w:cs="Arial"/>
            <w:sz w:val="22"/>
            <w:szCs w:val="22"/>
          </w:rPr>
          <w:t>preceding</w:t>
        </w:r>
      </w:ins>
      <w:ins w:id="733" w:author="Chris Warburton (NESO)" w:date="2025-05-21T20:49:00Z" w16du:dateUtc="2025-05-21T19:49:00Z">
        <w:r w:rsidR="00F767EC" w:rsidRPr="00AB7636">
          <w:rPr>
            <w:rFonts w:ascii="Arial" w:hAnsi="Arial" w:cs="Arial"/>
            <w:sz w:val="22"/>
            <w:szCs w:val="22"/>
          </w:rPr>
          <w:t xml:space="preserve"> month of June</w:t>
        </w:r>
      </w:ins>
      <w:ins w:id="734"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35"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36" w:author="Chris Warburton (NESO)" w:date="2025-05-13T11:06:00Z" w16du:dateUtc="2025-05-13T10:06:00Z"/>
          <w:rFonts w:ascii="Arial" w:hAnsi="Arial" w:cs="Arial"/>
          <w:sz w:val="22"/>
          <w:szCs w:val="22"/>
        </w:rPr>
        <w:pPrChange w:id="737" w:author="Chris Warburton (NESO)" w:date="2025-05-15T14:51:00Z" w16du:dateUtc="2025-05-15T13:51:00Z">
          <w:pPr>
            <w:tabs>
              <w:tab w:val="left" w:pos="720"/>
            </w:tabs>
            <w:spacing w:line="360" w:lineRule="auto"/>
            <w:ind w:left="720" w:hanging="720"/>
            <w:jc w:val="both"/>
          </w:pPr>
        </w:pPrChange>
      </w:pPr>
      <w:ins w:id="738" w:author="Chris Warburton (NESO)" w:date="2025-05-15T14:50:00Z" w16du:dateUtc="2025-05-15T13:50:00Z">
        <w:r w:rsidRPr="00AB7636">
          <w:rPr>
            <w:rFonts w:ascii="Arial" w:hAnsi="Arial" w:cs="Arial"/>
            <w:b/>
            <w:bCs/>
            <w:sz w:val="22"/>
            <w:szCs w:val="22"/>
            <w:rPrChange w:id="739" w:author="Chris Warburton (NESO)" w:date="2025-06-03T06:07:00Z" w16du:dateUtc="2025-06-03T05:07:00Z">
              <w:rPr>
                <w:rFonts w:ascii="Arial" w:hAnsi="Arial" w:cs="Arial"/>
                <w:bCs/>
                <w:sz w:val="22"/>
                <w:szCs w:val="22"/>
              </w:rPr>
            </w:rPrChange>
          </w:rPr>
          <w:t>3.</w:t>
        </w:r>
      </w:ins>
      <w:ins w:id="740" w:author="Chris Warburton (NESO)" w:date="2025-05-23T05:40:00Z" w16du:dateUtc="2025-05-23T04:40:00Z">
        <w:r w:rsidR="00714F3C" w:rsidRPr="00AB7636">
          <w:rPr>
            <w:rFonts w:ascii="Arial" w:hAnsi="Arial" w:cs="Arial"/>
            <w:b/>
            <w:bCs/>
            <w:sz w:val="22"/>
            <w:szCs w:val="22"/>
            <w:rPrChange w:id="741" w:author="Chris Warburton (NESO)" w:date="2025-06-03T06:07:00Z" w16du:dateUtc="2025-06-03T05:07:00Z">
              <w:rPr>
                <w:rFonts w:ascii="Arial" w:hAnsi="Arial" w:cs="Arial"/>
                <w:bCs/>
                <w:sz w:val="22"/>
                <w:szCs w:val="22"/>
              </w:rPr>
            </w:rPrChange>
          </w:rPr>
          <w:t>2</w:t>
        </w:r>
      </w:ins>
      <w:ins w:id="742" w:author="Chris Warburton (NESO)" w:date="2025-05-15T14:50:00Z" w16du:dateUtc="2025-05-15T13:50:00Z">
        <w:r w:rsidRPr="00AB7636">
          <w:rPr>
            <w:rFonts w:ascii="Arial" w:hAnsi="Arial" w:cs="Arial"/>
            <w:b/>
            <w:bCs/>
            <w:sz w:val="22"/>
            <w:szCs w:val="22"/>
            <w:rPrChange w:id="743"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44" w:author="Chris Warburton (NESO)" w:date="2025-05-22T10:10:00Z" w16du:dateUtc="2025-05-22T09:10:00Z">
        <w:r w:rsidR="00B549C9" w:rsidRPr="00AB7636">
          <w:rPr>
            <w:rFonts w:ascii="Arial" w:hAnsi="Arial" w:cs="Arial"/>
            <w:sz w:val="22"/>
            <w:szCs w:val="22"/>
          </w:rPr>
          <w:t>on or before 14 January</w:t>
        </w:r>
      </w:ins>
      <w:ins w:id="745" w:author="Chris Warburton (NESO)" w:date="2025-05-22T21:58:00Z" w16du:dateUtc="2025-05-22T20:58:00Z">
        <w:r w:rsidR="00CC669F" w:rsidRPr="00AB7636">
          <w:rPr>
            <w:rFonts w:ascii="Arial" w:hAnsi="Arial" w:cs="Arial"/>
            <w:sz w:val="22"/>
            <w:szCs w:val="22"/>
          </w:rPr>
          <w:t xml:space="preserve"> (or</w:t>
        </w:r>
      </w:ins>
      <w:ins w:id="746" w:author="Chris Warburton (NESO)" w:date="2025-05-23T05:39:00Z" w16du:dateUtc="2025-05-23T04:39:00Z">
        <w:r w:rsidR="00714F3C" w:rsidRPr="00AB7636">
          <w:rPr>
            <w:rFonts w:ascii="Arial" w:hAnsi="Arial" w:cs="Arial"/>
            <w:sz w:val="22"/>
            <w:szCs w:val="22"/>
          </w:rPr>
          <w:t>,</w:t>
        </w:r>
      </w:ins>
      <w:ins w:id="747" w:author="Chris Warburton (NESO)" w:date="2025-05-22T21:58:00Z" w16du:dateUtc="2025-05-22T20:58:00Z">
        <w:r w:rsidR="00CC669F" w:rsidRPr="00AB7636">
          <w:rPr>
            <w:rFonts w:ascii="Arial" w:hAnsi="Arial" w:cs="Arial"/>
            <w:sz w:val="22"/>
            <w:szCs w:val="22"/>
          </w:rPr>
          <w:t xml:space="preserve"> </w:t>
        </w:r>
      </w:ins>
      <w:ins w:id="748"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49"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0"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51"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52" w:author="Chris Warburton (NESO)" w:date="2025-05-23T06:17:00Z" w16du:dateUtc="2025-05-23T05:17:00Z">
        <w:r w:rsidR="00244760" w:rsidRPr="00AB7636">
          <w:rPr>
            <w:rFonts w:ascii="Arial" w:hAnsi="Arial" w:cs="Arial"/>
            <w:sz w:val="22"/>
            <w:szCs w:val="22"/>
            <w:rPrChange w:id="753" w:author="Chris Warburton (NESO)" w:date="2025-06-03T06:07:00Z" w16du:dateUtc="2025-06-03T05:07:00Z">
              <w:rPr>
                <w:rFonts w:ascii="Arial" w:hAnsi="Arial" w:cs="Arial"/>
                <w:sz w:val="22"/>
                <w:szCs w:val="22"/>
                <w:highlight w:val="yellow"/>
              </w:rPr>
            </w:rPrChange>
          </w:rPr>
          <w:t xml:space="preserve">immediately </w:t>
        </w:r>
      </w:ins>
      <w:ins w:id="754" w:author="Chris Warburton (NESO)" w:date="2025-05-22T11:43:00Z" w16du:dateUtc="2025-05-22T10:43:00Z">
        <w:r w:rsidR="00892CBC" w:rsidRPr="00AB7636">
          <w:rPr>
            <w:rFonts w:ascii="Arial" w:hAnsi="Arial" w:cs="Arial"/>
            <w:sz w:val="22"/>
            <w:szCs w:val="22"/>
          </w:rPr>
          <w:t xml:space="preserve">preceding </w:t>
        </w:r>
      </w:ins>
      <w:ins w:id="755" w:author="Chris Warburton (NESO)" w:date="2025-05-21T20:50:00Z" w16du:dateUtc="2025-05-21T19:50:00Z">
        <w:r w:rsidR="00E94FB2" w:rsidRPr="00AB7636">
          <w:rPr>
            <w:rFonts w:ascii="Arial" w:hAnsi="Arial" w:cs="Arial"/>
            <w:sz w:val="22"/>
            <w:szCs w:val="22"/>
          </w:rPr>
          <w:t>month of December</w:t>
        </w:r>
      </w:ins>
      <w:ins w:id="756"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57" w:author="Chris Warburton (NESO)" w:date="2025-05-13T11:06:00Z" w16du:dateUtc="2025-05-13T10:06:00Z"/>
          <w:rFonts w:ascii="Arial" w:hAnsi="Arial" w:cs="Arial"/>
          <w:b/>
          <w:bCs/>
          <w:sz w:val="22"/>
          <w:szCs w:val="22"/>
          <w:rPrChange w:id="758" w:author="Chris Warburton (NESO)" w:date="2025-06-03T06:07:00Z" w16du:dateUtc="2025-06-03T05:07:00Z">
            <w:rPr>
              <w:ins w:id="759" w:author="Chris Warburton (NESO)" w:date="2025-05-13T11:06:00Z" w16du:dateUtc="2025-05-13T10:06:00Z"/>
              <w:rFonts w:ascii="Arial" w:hAnsi="Arial" w:cs="Arial"/>
              <w:sz w:val="22"/>
              <w:szCs w:val="22"/>
            </w:rPr>
          </w:rPrChange>
        </w:rPr>
        <w:pPrChange w:id="760"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61" w:author="Chris Warburton (NESO)" w:date="2025-05-16T13:09:00Z" w16du:dateUtc="2025-05-16T12:09:00Z"/>
          <w:rFonts w:ascii="Arial" w:hAnsi="Arial" w:cs="Arial"/>
          <w:sz w:val="22"/>
          <w:szCs w:val="22"/>
        </w:rPr>
        <w:pPrChange w:id="762" w:author="Chris Warburton (NESO)" w:date="2025-05-16T13:10:00Z" w16du:dateUtc="2025-05-16T12:10:00Z">
          <w:pPr>
            <w:tabs>
              <w:tab w:val="left" w:pos="720"/>
            </w:tabs>
            <w:spacing w:line="360" w:lineRule="auto"/>
            <w:ind w:left="1440" w:hanging="1440"/>
            <w:jc w:val="both"/>
          </w:pPr>
        </w:pPrChange>
      </w:pPr>
      <w:ins w:id="763" w:author="Chris Warburton (NESO)" w:date="2025-05-15T14:40:00Z" w16du:dateUtc="2025-05-15T13:40:00Z">
        <w:r w:rsidRPr="00AB7636">
          <w:rPr>
            <w:rFonts w:ascii="Arial" w:hAnsi="Arial" w:cs="Arial"/>
            <w:b/>
            <w:bCs/>
            <w:sz w:val="22"/>
            <w:szCs w:val="22"/>
            <w:rPrChange w:id="764" w:author="Chris Warburton (NESO)" w:date="2025-06-03T06:07:00Z" w16du:dateUtc="2025-06-03T05:07:00Z">
              <w:rPr>
                <w:rFonts w:ascii="Arial" w:hAnsi="Arial" w:cs="Arial"/>
                <w:sz w:val="22"/>
                <w:szCs w:val="22"/>
              </w:rPr>
            </w:rPrChange>
          </w:rPr>
          <w:t>3.</w:t>
        </w:r>
      </w:ins>
      <w:ins w:id="765" w:author="Chris Warburton (NESO)" w:date="2025-05-21T20:51:00Z" w16du:dateUtc="2025-05-21T19:51:00Z">
        <w:r w:rsidR="00072A60" w:rsidRPr="00AB7636">
          <w:rPr>
            <w:rFonts w:ascii="Arial" w:hAnsi="Arial" w:cs="Arial"/>
            <w:b/>
            <w:bCs/>
            <w:sz w:val="22"/>
            <w:szCs w:val="22"/>
            <w:rPrChange w:id="766" w:author="Chris Warburton (NESO)" w:date="2025-06-03T06:07:00Z" w16du:dateUtc="2025-06-03T05:07:00Z">
              <w:rPr>
                <w:rFonts w:ascii="Arial" w:hAnsi="Arial" w:cs="Arial"/>
                <w:sz w:val="22"/>
                <w:szCs w:val="22"/>
              </w:rPr>
            </w:rPrChange>
          </w:rPr>
          <w:t>3</w:t>
        </w:r>
      </w:ins>
      <w:ins w:id="767" w:author="Chris Warburton (NESO)" w:date="2025-05-15T14:40:00Z" w16du:dateUtc="2025-05-15T13:40:00Z">
        <w:r w:rsidRPr="00AB7636">
          <w:rPr>
            <w:rFonts w:ascii="Arial" w:hAnsi="Arial" w:cs="Arial"/>
            <w:sz w:val="22"/>
            <w:szCs w:val="22"/>
          </w:rPr>
          <w:tab/>
        </w:r>
      </w:ins>
      <w:ins w:id="768" w:author="Chris Warburton (NESO)" w:date="2025-05-15T13:53:00Z" w16du:dateUtc="2025-05-15T12:53:00Z">
        <w:r w:rsidR="00E21313" w:rsidRPr="00AB7636">
          <w:rPr>
            <w:rFonts w:ascii="Arial" w:hAnsi="Arial" w:cs="Arial"/>
            <w:sz w:val="22"/>
            <w:szCs w:val="22"/>
          </w:rPr>
          <w:t>Paragraph 3.</w:t>
        </w:r>
      </w:ins>
      <w:ins w:id="769" w:author="Chris Warburton (NESO)" w:date="2025-05-15T13:56:00Z" w16du:dateUtc="2025-05-15T12:56:00Z">
        <w:r w:rsidR="009A2CFA" w:rsidRPr="00AB7636">
          <w:rPr>
            <w:rFonts w:ascii="Arial" w:hAnsi="Arial" w:cs="Arial"/>
            <w:sz w:val="22"/>
            <w:szCs w:val="22"/>
          </w:rPr>
          <w:t>1</w:t>
        </w:r>
      </w:ins>
      <w:ins w:id="770" w:author="Chris Warburton (NESO)" w:date="2025-05-15T13:53:00Z" w16du:dateUtc="2025-05-15T12:53:00Z">
        <w:r w:rsidR="00E21313" w:rsidRPr="00AB7636">
          <w:rPr>
            <w:rFonts w:ascii="Arial" w:hAnsi="Arial" w:cs="Arial"/>
            <w:sz w:val="22"/>
            <w:szCs w:val="22"/>
          </w:rPr>
          <w:t xml:space="preserve"> shall cease to apply</w:t>
        </w:r>
      </w:ins>
      <w:ins w:id="771" w:author="Chris Warburton (NESO)" w:date="2025-05-16T13:10:00Z" w16du:dateUtc="2025-05-16T12:10:00Z">
        <w:r w:rsidR="003930C9" w:rsidRPr="00AB7636">
          <w:rPr>
            <w:rFonts w:ascii="Arial" w:hAnsi="Arial" w:cs="Arial"/>
            <w:sz w:val="22"/>
            <w:szCs w:val="22"/>
          </w:rPr>
          <w:t xml:space="preserve"> </w:t>
        </w:r>
      </w:ins>
      <w:ins w:id="772"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73"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74" w:author="Chris Warburton (NESO)" w:date="2025-05-08T08:43:00Z" w16du:dateUtc="2025-05-08T07:43:00Z"/>
          <w:rFonts w:ascii="Arial" w:hAnsi="Arial" w:cs="Arial"/>
          <w:sz w:val="22"/>
          <w:szCs w:val="22"/>
        </w:rPr>
      </w:pPr>
      <w:ins w:id="775" w:author="Chris Warburton (NESO)" w:date="2025-05-15T13:53:00Z" w16du:dateUtc="2025-05-15T12:53:00Z">
        <w:r w:rsidRPr="00AB7636">
          <w:rPr>
            <w:rFonts w:ascii="Arial" w:hAnsi="Arial" w:cs="Arial"/>
            <w:b/>
            <w:bCs/>
            <w:sz w:val="22"/>
            <w:szCs w:val="22"/>
            <w:rPrChange w:id="776" w:author="Chris Warburton (NESO)" w:date="2025-06-03T06:07:00Z" w16du:dateUtc="2025-06-03T05:07:00Z">
              <w:rPr>
                <w:rFonts w:ascii="Arial" w:hAnsi="Arial" w:cs="Arial"/>
                <w:sz w:val="22"/>
                <w:szCs w:val="22"/>
              </w:rPr>
            </w:rPrChange>
          </w:rPr>
          <w:t>3.</w:t>
        </w:r>
      </w:ins>
      <w:ins w:id="777" w:author="Chris Warburton (NESO)" w:date="2025-05-21T20:51:00Z" w16du:dateUtc="2025-05-21T19:51:00Z">
        <w:r w:rsidR="00072A60" w:rsidRPr="00AB7636">
          <w:rPr>
            <w:rFonts w:ascii="Arial" w:hAnsi="Arial" w:cs="Arial"/>
            <w:b/>
            <w:bCs/>
            <w:sz w:val="22"/>
            <w:szCs w:val="22"/>
            <w:rPrChange w:id="778" w:author="Chris Warburton (NESO)" w:date="2025-06-03T06:07:00Z" w16du:dateUtc="2025-06-03T05:07:00Z">
              <w:rPr>
                <w:rFonts w:ascii="Arial" w:hAnsi="Arial" w:cs="Arial"/>
                <w:sz w:val="22"/>
                <w:szCs w:val="22"/>
              </w:rPr>
            </w:rPrChange>
          </w:rPr>
          <w:t>4</w:t>
        </w:r>
      </w:ins>
      <w:ins w:id="779" w:author="Chris Warburton (NESO)" w:date="2025-05-15T13:53:00Z" w16du:dateUtc="2025-05-15T12:53:00Z">
        <w:r w:rsidRPr="00AB7636">
          <w:rPr>
            <w:rFonts w:ascii="Arial" w:hAnsi="Arial" w:cs="Arial"/>
            <w:sz w:val="22"/>
            <w:szCs w:val="22"/>
          </w:rPr>
          <w:tab/>
        </w:r>
      </w:ins>
      <w:ins w:id="780"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81" w:author="Chris Warburton (NESO)" w:date="2025-05-22T11:39:00Z" w16du:dateUtc="2025-05-22T10:39:00Z">
        <w:r w:rsidR="009B7CE7" w:rsidRPr="00AB7636">
          <w:rPr>
            <w:rFonts w:ascii="Arial" w:hAnsi="Arial" w:cs="Arial"/>
            <w:sz w:val="22"/>
            <w:szCs w:val="22"/>
          </w:rPr>
          <w:t>relevant</w:t>
        </w:r>
      </w:ins>
      <w:ins w:id="782"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83" w:author="Chris Warburton (NESO)" w:date="2025-05-15T21:09:00Z" w16du:dateUtc="2025-05-15T20:09:00Z">
        <w:r w:rsidR="0076533B" w:rsidRPr="00AB7636">
          <w:rPr>
            <w:rFonts w:ascii="Arial" w:hAnsi="Arial" w:cs="Arial"/>
            <w:sz w:val="22"/>
            <w:szCs w:val="22"/>
          </w:rPr>
          <w:t>may reasonably request from time to time</w:t>
        </w:r>
      </w:ins>
      <w:ins w:id="784"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85" w:author="Chris Warburton (NESO)" w:date="2025-06-02T21:18:00Z" w16du:dateUtc="2025-06-02T20:18:00Z"/>
          <w:rFonts w:ascii="Arial" w:hAnsi="Arial" w:cs="Arial"/>
          <w:sz w:val="22"/>
          <w:szCs w:val="22"/>
        </w:rPr>
      </w:pPr>
    </w:p>
    <w:p w14:paraId="3D93FDB0" w14:textId="77777777" w:rsidR="00936270" w:rsidRPr="00AB7636" w:rsidRDefault="00936270" w:rsidP="000D15CC">
      <w:pPr>
        <w:tabs>
          <w:tab w:val="left" w:pos="720"/>
        </w:tabs>
        <w:spacing w:line="360" w:lineRule="auto"/>
        <w:ind w:left="720" w:hanging="720"/>
        <w:jc w:val="both"/>
        <w:rPr>
          <w:ins w:id="786" w:author="Chris Warburton (NESO)" w:date="2025-05-08T08:43:00Z" w16du:dateUtc="2025-05-08T07:43: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87" w:author="Chris Warburton (NESO)" w:date="2025-05-08T08:43:00Z" w16du:dateUtc="2025-05-08T07:43:00Z"/>
          <w:rFonts w:ascii="Arial" w:hAnsi="Arial" w:cs="Arial"/>
          <w:b/>
          <w:bCs/>
          <w:sz w:val="22"/>
          <w:szCs w:val="22"/>
        </w:rPr>
      </w:pPr>
      <w:ins w:id="788" w:author="Chris Warburton (NESO)" w:date="2025-05-08T08:43:00Z" w16du:dateUtc="2025-05-08T07:43:00Z">
        <w:r w:rsidRPr="00AB7636">
          <w:rPr>
            <w:rFonts w:ascii="Arial" w:hAnsi="Arial" w:cs="Arial"/>
            <w:b/>
            <w:bCs/>
            <w:sz w:val="22"/>
            <w:szCs w:val="22"/>
            <w:rPrChange w:id="789" w:author="Chris Warburton (NESO)" w:date="2025-06-03T06:07:00Z" w16du:dateUtc="2025-06-03T05:07:00Z">
              <w:rPr>
                <w:rFonts w:ascii="Arial" w:hAnsi="Arial" w:cs="Arial"/>
                <w:sz w:val="22"/>
                <w:szCs w:val="22"/>
              </w:rPr>
            </w:rPrChange>
          </w:rPr>
          <w:lastRenderedPageBreak/>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0" w:author="Chris Warburton (NESO)" w:date="2025-05-08T08:43:00Z" w16du:dateUtc="2025-05-08T07:43:00Z"/>
          <w:rFonts w:ascii="Arial" w:hAnsi="Arial" w:cs="Arial"/>
          <w:sz w:val="22"/>
          <w:szCs w:val="22"/>
        </w:rPr>
      </w:pPr>
    </w:p>
    <w:p w14:paraId="207551B5" w14:textId="77777777" w:rsidR="000D15CC" w:rsidRPr="00AB7636" w:rsidRDefault="000D15CC" w:rsidP="000D15CC">
      <w:pPr>
        <w:tabs>
          <w:tab w:val="left" w:pos="720"/>
        </w:tabs>
        <w:spacing w:line="360" w:lineRule="auto"/>
        <w:ind w:left="720" w:hanging="720"/>
        <w:jc w:val="both"/>
        <w:rPr>
          <w:ins w:id="791" w:author="Chris Warburton (NESO)" w:date="2025-05-08T08:43:00Z" w16du:dateUtc="2025-05-08T07:43:00Z"/>
          <w:rFonts w:ascii="Arial" w:hAnsi="Arial" w:cs="Arial"/>
          <w:sz w:val="22"/>
          <w:szCs w:val="22"/>
        </w:rPr>
      </w:pPr>
      <w:ins w:id="792" w:author="Chris Warburton (NESO)" w:date="2025-05-08T08:43:00Z" w16du:dateUtc="2025-05-08T07:43:00Z">
        <w:r w:rsidRPr="00AB7636">
          <w:rPr>
            <w:rFonts w:ascii="Arial" w:hAnsi="Arial" w:cs="Arial"/>
            <w:b/>
            <w:bCs/>
            <w:sz w:val="22"/>
            <w:szCs w:val="22"/>
            <w:rPrChange w:id="793" w:author="Chris Warburton (NESO)" w:date="2025-06-03T06:07:00Z" w16du:dateUtc="2025-06-03T05:07:00Z">
              <w:rPr>
                <w:rFonts w:ascii="Arial" w:hAnsi="Arial" w:cs="Arial"/>
                <w:sz w:val="22"/>
                <w:szCs w:val="22"/>
              </w:rPr>
            </w:rPrChange>
          </w:rPr>
          <w:t>4.1</w:t>
        </w:r>
        <w:r w:rsidRPr="00AB7636">
          <w:rPr>
            <w:rFonts w:ascii="Arial" w:hAnsi="Arial" w:cs="Arial"/>
            <w:sz w:val="22"/>
            <w:szCs w:val="22"/>
          </w:rPr>
          <w:tab/>
          <w:t xml:space="preserve">The following Paragraphs set out in detail how the </w:t>
        </w:r>
        <w:r w:rsidRPr="00AB7636">
          <w:rPr>
            <w:rFonts w:ascii="Arial" w:hAnsi="Arial" w:cs="Arial"/>
            <w:b/>
            <w:bCs/>
            <w:sz w:val="22"/>
            <w:szCs w:val="22"/>
            <w:rPrChange w:id="794"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shall be calculated.</w:t>
        </w:r>
      </w:ins>
    </w:p>
    <w:p w14:paraId="4FCC5BA7" w14:textId="77777777" w:rsidR="000D15CC" w:rsidRPr="00AB7636" w:rsidRDefault="000D15CC" w:rsidP="000D15CC">
      <w:pPr>
        <w:tabs>
          <w:tab w:val="left" w:pos="720"/>
        </w:tabs>
        <w:spacing w:line="360" w:lineRule="auto"/>
        <w:ind w:left="720" w:hanging="720"/>
        <w:jc w:val="both"/>
        <w:rPr>
          <w:ins w:id="795" w:author="Chris Warburton (NESO)" w:date="2025-05-08T08:43:00Z" w16du:dateUtc="2025-05-08T07:43:00Z"/>
          <w:rFonts w:ascii="Arial" w:hAnsi="Arial" w:cs="Arial"/>
          <w:sz w:val="22"/>
          <w:szCs w:val="22"/>
        </w:rPr>
      </w:pPr>
    </w:p>
    <w:p w14:paraId="6DE4F9C5" w14:textId="77777777" w:rsidR="000D15CC" w:rsidRPr="00AB7636" w:rsidRDefault="000D15CC" w:rsidP="000D15CC">
      <w:pPr>
        <w:tabs>
          <w:tab w:val="left" w:pos="720"/>
        </w:tabs>
        <w:spacing w:line="360" w:lineRule="auto"/>
        <w:ind w:left="720" w:hanging="720"/>
        <w:jc w:val="both"/>
        <w:rPr>
          <w:ins w:id="796" w:author="Chris Warburton (NESO)" w:date="2025-05-08T08:43:00Z" w16du:dateUtc="2025-05-08T07:43:00Z"/>
          <w:rFonts w:ascii="Arial" w:hAnsi="Arial" w:cs="Arial"/>
          <w:sz w:val="22"/>
          <w:szCs w:val="22"/>
        </w:rPr>
      </w:pPr>
      <w:ins w:id="797" w:author="Chris Warburton (NESO)" w:date="2025-05-08T08:43:00Z" w16du:dateUtc="2025-05-08T07:43:00Z">
        <w:r w:rsidRPr="00AB7636">
          <w:rPr>
            <w:rFonts w:ascii="Arial" w:hAnsi="Arial" w:cs="Arial"/>
            <w:b/>
            <w:bCs/>
            <w:sz w:val="22"/>
            <w:szCs w:val="22"/>
            <w:rPrChange w:id="798" w:author="Chris Warburton (NESO)" w:date="2025-06-03T06:07:00Z" w16du:dateUtc="2025-06-03T05:07:00Z">
              <w:rPr>
                <w:rFonts w:ascii="Arial" w:hAnsi="Arial" w:cs="Arial"/>
                <w:sz w:val="22"/>
                <w:szCs w:val="22"/>
              </w:rPr>
            </w:rPrChange>
          </w:rPr>
          <w:t>4.2</w:t>
        </w:r>
        <w:r w:rsidRPr="00AB7636">
          <w:rPr>
            <w:rFonts w:ascii="Arial" w:hAnsi="Arial" w:cs="Arial"/>
            <w:sz w:val="22"/>
            <w:szCs w:val="22"/>
          </w:rPr>
          <w:tab/>
          <w:t xml:space="preserve">The </w:t>
        </w:r>
        <w:r w:rsidRPr="00AB7636">
          <w:rPr>
            <w:rFonts w:ascii="Arial" w:hAnsi="Arial" w:cs="Arial"/>
            <w:b/>
            <w:bCs/>
            <w:sz w:val="22"/>
            <w:szCs w:val="22"/>
          </w:rPr>
          <w:t>Progression Commitment Fee</w:t>
        </w:r>
        <w:r w:rsidRPr="00AB7636">
          <w:rPr>
            <w:rFonts w:ascii="Arial" w:hAnsi="Arial" w:cs="Arial"/>
            <w:sz w:val="22"/>
            <w:szCs w:val="22"/>
          </w:rPr>
          <w:t xml:space="preserve"> shall be calculated as follows:</w:t>
        </w:r>
      </w:ins>
    </w:p>
    <w:p w14:paraId="044EEE2F" w14:textId="77777777" w:rsidR="000D15CC" w:rsidRPr="00AB7636" w:rsidRDefault="000D15CC" w:rsidP="000D15CC">
      <w:pPr>
        <w:tabs>
          <w:tab w:val="left" w:pos="720"/>
        </w:tabs>
        <w:spacing w:line="360" w:lineRule="auto"/>
        <w:ind w:left="720" w:hanging="720"/>
        <w:jc w:val="both"/>
        <w:rPr>
          <w:ins w:id="799" w:author="Chris Warburton (NESO)" w:date="2025-05-08T08:43:00Z" w16du:dateUtc="2025-05-08T07:43:00Z"/>
          <w:rFonts w:ascii="Arial" w:hAnsi="Arial" w:cs="Arial"/>
          <w:sz w:val="22"/>
          <w:szCs w:val="22"/>
        </w:rPr>
      </w:pPr>
    </w:p>
    <w:p w14:paraId="63143F0A" w14:textId="48D389DC" w:rsidR="000D15CC" w:rsidRPr="00AB7636" w:rsidRDefault="000D15CC" w:rsidP="000D15CC">
      <w:pPr>
        <w:tabs>
          <w:tab w:val="left" w:pos="720"/>
        </w:tabs>
        <w:spacing w:line="360" w:lineRule="auto"/>
        <w:ind w:left="1440" w:hanging="720"/>
        <w:jc w:val="both"/>
        <w:rPr>
          <w:ins w:id="800" w:author="Chris Warburton (NESO)" w:date="2025-05-08T08:43:00Z" w16du:dateUtc="2025-05-08T07:43:00Z"/>
          <w:rFonts w:ascii="Arial" w:hAnsi="Arial" w:cs="Arial"/>
          <w:sz w:val="22"/>
          <w:szCs w:val="22"/>
        </w:rPr>
      </w:pPr>
      <w:ins w:id="801" w:author="Chris Warburton (NESO)" w:date="2025-05-08T08:43:00Z" w16du:dateUtc="2025-05-08T07:43:00Z">
        <w:r w:rsidRPr="00AB7636">
          <w:rPr>
            <w:rFonts w:ascii="Arial" w:hAnsi="Arial" w:cs="Arial"/>
            <w:b/>
            <w:bCs/>
            <w:sz w:val="22"/>
            <w:szCs w:val="22"/>
            <w:rPrChange w:id="802" w:author="Chris Warburton (NESO)" w:date="2025-06-03T06:07:00Z" w16du:dateUtc="2025-06-03T05:07:00Z">
              <w:rPr>
                <w:rFonts w:ascii="Arial" w:hAnsi="Arial" w:cs="Arial"/>
                <w:sz w:val="22"/>
                <w:szCs w:val="22"/>
              </w:rPr>
            </w:rPrChange>
          </w:rPr>
          <w:t>4.2.1</w:t>
        </w:r>
        <w:r w:rsidRPr="00AB7636">
          <w:rPr>
            <w:rFonts w:ascii="Arial" w:hAnsi="Arial" w:cs="Arial"/>
            <w:sz w:val="22"/>
            <w:szCs w:val="22"/>
          </w:rPr>
          <w:t xml:space="preserve"> where a </w:t>
        </w:r>
        <w:r w:rsidRPr="00AB7636">
          <w:rPr>
            <w:rFonts w:ascii="Arial" w:hAnsi="Arial" w:cs="Arial"/>
            <w:b/>
            <w:bCs/>
            <w:sz w:val="22"/>
            <w:szCs w:val="22"/>
          </w:rPr>
          <w:t>Construction Agreement</w:t>
        </w:r>
        <w:r w:rsidRPr="00AB7636">
          <w:rPr>
            <w:rFonts w:ascii="Arial" w:hAnsi="Arial" w:cs="Arial"/>
            <w:sz w:val="22"/>
            <w:szCs w:val="22"/>
          </w:rPr>
          <w:t xml:space="preserve"> is terminated, the </w:t>
        </w:r>
        <w:r w:rsidRPr="00AB7636">
          <w:rPr>
            <w:rFonts w:ascii="Arial" w:hAnsi="Arial" w:cs="Arial"/>
            <w:b/>
            <w:bCs/>
            <w:sz w:val="22"/>
            <w:szCs w:val="22"/>
          </w:rPr>
          <w:t>Progression Commitment Fee</w:t>
        </w:r>
        <w:r w:rsidRPr="00AB7636">
          <w:rPr>
            <w:rFonts w:ascii="Arial" w:hAnsi="Arial" w:cs="Arial"/>
            <w:sz w:val="22"/>
            <w:szCs w:val="22"/>
          </w:rPr>
          <w:t xml:space="preserve"> shall be equal to the </w:t>
        </w:r>
        <w:r w:rsidRPr="00AB7636">
          <w:rPr>
            <w:rFonts w:ascii="Arial" w:hAnsi="Arial" w:cs="Arial"/>
            <w:b/>
            <w:bCs/>
            <w:sz w:val="22"/>
            <w:szCs w:val="22"/>
          </w:rPr>
          <w:t>Applicable PCF</w:t>
        </w:r>
        <w:r w:rsidRPr="00AB7636">
          <w:rPr>
            <w:rFonts w:ascii="Arial" w:hAnsi="Arial" w:cs="Arial"/>
            <w:sz w:val="22"/>
            <w:szCs w:val="22"/>
          </w:rPr>
          <w:t>, and</w:t>
        </w:r>
      </w:ins>
    </w:p>
    <w:p w14:paraId="1AC344CB" w14:textId="7A5AABC5" w:rsidR="000D15CC" w:rsidRPr="00AB7636" w:rsidRDefault="000D15CC" w:rsidP="000D15CC">
      <w:pPr>
        <w:tabs>
          <w:tab w:val="left" w:pos="720"/>
        </w:tabs>
        <w:spacing w:line="360" w:lineRule="auto"/>
        <w:ind w:left="1440" w:hanging="720"/>
        <w:jc w:val="both"/>
        <w:rPr>
          <w:ins w:id="803" w:author="Chris Warburton (NESO)" w:date="2025-05-08T08:43:00Z" w16du:dateUtc="2025-05-08T07:43:00Z"/>
          <w:rFonts w:ascii="Arial" w:hAnsi="Arial" w:cs="Arial"/>
          <w:sz w:val="22"/>
          <w:szCs w:val="22"/>
        </w:rPr>
      </w:pPr>
      <w:ins w:id="804" w:author="Chris Warburton (NESO)" w:date="2025-05-08T08:43:00Z" w16du:dateUtc="2025-05-08T07:43:00Z">
        <w:r w:rsidRPr="00AB7636">
          <w:rPr>
            <w:rFonts w:ascii="Arial" w:hAnsi="Arial" w:cs="Arial"/>
            <w:b/>
            <w:bCs/>
            <w:sz w:val="22"/>
            <w:szCs w:val="22"/>
            <w:rPrChange w:id="805" w:author="Chris Warburton (NESO)" w:date="2025-06-03T06:07:00Z" w16du:dateUtc="2025-06-03T05:07:00Z">
              <w:rPr>
                <w:rFonts w:ascii="Arial" w:hAnsi="Arial" w:cs="Arial"/>
                <w:sz w:val="22"/>
                <w:szCs w:val="22"/>
              </w:rPr>
            </w:rPrChange>
          </w:rPr>
          <w:t>4.2.2</w:t>
        </w:r>
        <w:r w:rsidRPr="00AB7636">
          <w:rPr>
            <w:rFonts w:ascii="Arial" w:hAnsi="Arial" w:cs="Arial"/>
            <w:sz w:val="22"/>
            <w:szCs w:val="22"/>
          </w:rPr>
          <w:tab/>
          <w:t xml:space="preserve">where </w:t>
        </w:r>
        <w:r w:rsidRPr="00AB7636">
          <w:rPr>
            <w:rFonts w:ascii="Arial" w:hAnsi="Arial" w:cs="Arial"/>
            <w:b/>
            <w:sz w:val="22"/>
            <w:szCs w:val="22"/>
          </w:rPr>
          <w:t>Transmission Entry Capacity</w:t>
        </w:r>
      </w:ins>
      <w:ins w:id="806" w:author="Chris Warburton (NESO)" w:date="2025-05-21T21:50:00Z" w16du:dateUtc="2025-05-21T20:50:00Z">
        <w:r w:rsidR="00B05738" w:rsidRPr="00AB7636">
          <w:rPr>
            <w:rFonts w:ascii="Arial" w:hAnsi="Arial" w:cs="Arial"/>
            <w:sz w:val="22"/>
            <w:szCs w:val="22"/>
          </w:rPr>
          <w:t xml:space="preserve"> or</w:t>
        </w:r>
      </w:ins>
      <w:ins w:id="807"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 Capacity</w:t>
        </w:r>
        <w:r w:rsidRPr="00AB7636">
          <w:rPr>
            <w:rFonts w:ascii="Arial" w:hAnsi="Arial" w:cs="Arial"/>
            <w:sz w:val="22"/>
            <w:szCs w:val="22"/>
          </w:rPr>
          <w:t xml:space="preserve"> or </w:t>
        </w:r>
        <w:r w:rsidRPr="00AB7636">
          <w:rPr>
            <w:rFonts w:ascii="Arial" w:hAnsi="Arial" w:cs="Arial"/>
            <w:b/>
            <w:sz w:val="22"/>
            <w:szCs w:val="22"/>
          </w:rPr>
          <w:t xml:space="preserve">Interconnector User Commitment Capacity </w:t>
        </w:r>
        <w:r w:rsidRPr="00AB7636">
          <w:rPr>
            <w:rFonts w:ascii="Arial" w:hAnsi="Arial" w:cs="Arial"/>
            <w:sz w:val="22"/>
            <w:szCs w:val="22"/>
          </w:rPr>
          <w:t>is reduced:</w:t>
        </w:r>
      </w:ins>
    </w:p>
    <w:p w14:paraId="5032D146" w14:textId="77777777" w:rsidR="000D15CC" w:rsidRPr="00AB7636" w:rsidRDefault="000D15CC" w:rsidP="000D15CC">
      <w:pPr>
        <w:tabs>
          <w:tab w:val="left" w:pos="720"/>
        </w:tabs>
        <w:spacing w:line="360" w:lineRule="auto"/>
        <w:ind w:left="1440" w:hanging="720"/>
        <w:jc w:val="both"/>
        <w:rPr>
          <w:ins w:id="808" w:author="Chris Warburton (NESO)" w:date="2025-05-08T08:43:00Z" w16du:dateUtc="2025-05-08T07:43:00Z"/>
          <w:rFonts w:ascii="Arial" w:hAnsi="Arial" w:cs="Arial"/>
          <w:sz w:val="22"/>
          <w:szCs w:val="22"/>
        </w:rPr>
      </w:pPr>
    </w:p>
    <w:p w14:paraId="489346BE" w14:textId="6B6F3BF7" w:rsidR="000D15CC" w:rsidRPr="00AB7636" w:rsidRDefault="000D15CC" w:rsidP="000D15CC">
      <w:pPr>
        <w:tabs>
          <w:tab w:val="left" w:pos="720"/>
        </w:tabs>
        <w:spacing w:line="360" w:lineRule="auto"/>
        <w:ind w:left="1440" w:hanging="720"/>
        <w:jc w:val="both"/>
        <w:rPr>
          <w:ins w:id="809" w:author="Chris Warburton (NESO)" w:date="2025-05-08T08:43:00Z" w16du:dateUtc="2025-05-08T07:43:00Z"/>
          <w:rFonts w:ascii="Arial" w:hAnsi="Arial" w:cs="Arial"/>
          <w:sz w:val="22"/>
          <w:szCs w:val="22"/>
        </w:rPr>
      </w:pPr>
      <w:ins w:id="810" w:author="Chris Warburton (NESO)" w:date="2025-05-08T08:43:00Z" w16du:dateUtc="2025-05-08T07:43:00Z">
        <w:r w:rsidRPr="00AB7636">
          <w:rPr>
            <w:rFonts w:ascii="Arial" w:hAnsi="Arial" w:cs="Arial"/>
            <w:b/>
            <w:bCs/>
            <w:sz w:val="22"/>
            <w:szCs w:val="22"/>
          </w:rPr>
          <w:tab/>
          <w:t>Progression Commitment Fee</w:t>
        </w:r>
        <w:r w:rsidRPr="00AB7636">
          <w:rPr>
            <w:rFonts w:ascii="Arial" w:hAnsi="Arial" w:cs="Arial"/>
            <w:sz w:val="22"/>
            <w:szCs w:val="22"/>
          </w:rPr>
          <w:t xml:space="preserve"> = </w:t>
        </w:r>
        <w:r w:rsidRPr="00AB7636">
          <w:rPr>
            <w:rFonts w:ascii="Arial" w:hAnsi="Arial" w:cs="Arial"/>
            <w:b/>
            <w:bCs/>
            <w:sz w:val="22"/>
            <w:szCs w:val="22"/>
          </w:rPr>
          <w:t xml:space="preserve">Applicable PCF </w:t>
        </w:r>
        <w:r w:rsidRPr="00AB7636">
          <w:rPr>
            <w:rFonts w:ascii="Arial" w:hAnsi="Arial" w:cs="Arial"/>
            <w:sz w:val="22"/>
            <w:szCs w:val="22"/>
          </w:rPr>
          <w:t xml:space="preserve">× </w:t>
        </w:r>
      </w:ins>
      <m:oMath>
        <m:f>
          <m:fPr>
            <m:ctrlPr>
              <w:ins w:id="811" w:author="Chris Warburton (NESO)" w:date="2025-05-30T08:22:00Z" w16du:dateUtc="2025-05-30T07:22:00Z">
                <w:rPr>
                  <w:rFonts w:ascii="Cambria Math" w:hAnsi="Cambria Math" w:cs="Arial"/>
                  <w:iCs/>
                  <w:sz w:val="28"/>
                  <w:szCs w:val="28"/>
                </w:rPr>
              </w:ins>
            </m:ctrlPr>
          </m:fPr>
          <m:num>
            <m:r>
              <w:ins w:id="812" w:author="Chris Warburton (NESO)" w:date="2025-05-30T08:22:00Z" w16du:dateUtc="2025-05-30T07:22:00Z">
                <m:rPr>
                  <m:sty m:val="p"/>
                </m:rPr>
                <w:rPr>
                  <w:rFonts w:ascii="Cambria Math" w:hAnsi="Cambria Math" w:cs="Arial"/>
                  <w:sz w:val="28"/>
                  <w:szCs w:val="28"/>
                </w:rPr>
                <m:t xml:space="preserve">C- RC </m:t>
              </w:ins>
            </m:r>
          </m:num>
          <m:den>
            <m:r>
              <w:ins w:id="813" w:author="Chris Warburton (NESO)" w:date="2025-05-30T08:22:00Z" w16du:dateUtc="2025-05-30T07:22:00Z">
                <m:rPr>
                  <m:sty m:val="p"/>
                </m:rPr>
                <w:rPr>
                  <w:rFonts w:ascii="Cambria Math" w:hAnsi="Cambria Math" w:cs="Arial"/>
                  <w:sz w:val="28"/>
                  <w:szCs w:val="28"/>
                </w:rPr>
                <m:t>C</m:t>
              </w:ins>
            </m:r>
          </m:den>
        </m:f>
      </m:oMath>
      <w:ins w:id="814" w:author="Chris Warburton (NESO)" w:date="2025-05-15T14:25:00Z" w16du:dateUtc="2025-05-15T13:25:00Z">
        <w:r w:rsidR="00AA0373" w:rsidRPr="00AB7636">
          <w:rPr>
            <w:rFonts w:ascii="Arial" w:hAnsi="Arial" w:cs="Arial"/>
            <w:sz w:val="22"/>
            <w:szCs w:val="22"/>
          </w:rPr>
          <w:t>,</w:t>
        </w:r>
      </w:ins>
    </w:p>
    <w:p w14:paraId="550DB878" w14:textId="77777777" w:rsidR="000D15CC" w:rsidRPr="00AB7636" w:rsidRDefault="000D15CC" w:rsidP="000D15CC">
      <w:pPr>
        <w:tabs>
          <w:tab w:val="left" w:pos="720"/>
        </w:tabs>
        <w:spacing w:line="360" w:lineRule="auto"/>
        <w:ind w:left="1440" w:hanging="720"/>
        <w:jc w:val="both"/>
        <w:rPr>
          <w:ins w:id="815" w:author="Chris Warburton (NESO)" w:date="2025-05-08T08:43:00Z" w16du:dateUtc="2025-05-08T07:43:00Z"/>
          <w:rFonts w:ascii="Arial" w:hAnsi="Arial" w:cs="Arial"/>
          <w:sz w:val="22"/>
          <w:szCs w:val="22"/>
        </w:rPr>
      </w:pPr>
    </w:p>
    <w:p w14:paraId="0A6ABE72" w14:textId="77777777" w:rsidR="000D15CC" w:rsidRPr="00AB7636" w:rsidRDefault="000D15CC" w:rsidP="000D15CC">
      <w:pPr>
        <w:tabs>
          <w:tab w:val="left" w:pos="720"/>
        </w:tabs>
        <w:spacing w:line="360" w:lineRule="auto"/>
        <w:ind w:left="1440" w:hanging="720"/>
        <w:jc w:val="both"/>
        <w:rPr>
          <w:ins w:id="816" w:author="Chris Warburton (NESO)" w:date="2025-05-08T08:43:00Z" w16du:dateUtc="2025-05-08T07:43:00Z"/>
          <w:rFonts w:ascii="Arial" w:hAnsi="Arial" w:cs="Arial"/>
          <w:sz w:val="22"/>
          <w:szCs w:val="22"/>
        </w:rPr>
      </w:pPr>
      <w:ins w:id="817" w:author="Chris Warburton (NESO)" w:date="2025-05-08T08:43:00Z" w16du:dateUtc="2025-05-08T07:43:00Z">
        <w:r w:rsidRPr="00AB7636">
          <w:rPr>
            <w:rFonts w:ascii="Arial" w:hAnsi="Arial" w:cs="Arial"/>
            <w:sz w:val="22"/>
            <w:szCs w:val="22"/>
          </w:rPr>
          <w:tab/>
          <w:t>where:</w:t>
        </w:r>
      </w:ins>
    </w:p>
    <w:p w14:paraId="3C18CFA4" w14:textId="03011E3E" w:rsidR="000D15CC" w:rsidRPr="00AB7636" w:rsidRDefault="000D15CC">
      <w:pPr>
        <w:tabs>
          <w:tab w:val="left" w:pos="720"/>
        </w:tabs>
        <w:spacing w:line="360" w:lineRule="auto"/>
        <w:ind w:left="3402" w:hanging="1984"/>
        <w:jc w:val="both"/>
        <w:rPr>
          <w:ins w:id="818" w:author="Chris Warburton (NESO)" w:date="2025-05-08T08:43:00Z" w16du:dateUtc="2025-05-08T07:43:00Z"/>
          <w:rFonts w:ascii="Arial" w:hAnsi="Arial" w:cs="Arial"/>
          <w:sz w:val="22"/>
          <w:szCs w:val="22"/>
          <w:rPrChange w:id="819" w:author="Chris Warburton (NESO)" w:date="2025-06-03T06:07:00Z" w16du:dateUtc="2025-06-03T05:07:00Z">
            <w:rPr>
              <w:ins w:id="820" w:author="Chris Warburton (NESO)" w:date="2025-05-08T08:43:00Z" w16du:dateUtc="2025-05-08T07:43:00Z"/>
              <w:rFonts w:ascii="Arial" w:hAnsi="Arial" w:cs="Arial"/>
              <w:b/>
              <w:bCs/>
              <w:sz w:val="22"/>
              <w:szCs w:val="22"/>
            </w:rPr>
          </w:rPrChange>
        </w:rPr>
        <w:pPrChange w:id="821" w:author="Chris Warburton (NESO)" w:date="2025-05-08T08:23:00Z" w16du:dateUtc="2025-05-08T07:23:00Z">
          <w:pPr>
            <w:tabs>
              <w:tab w:val="left" w:pos="720"/>
            </w:tabs>
            <w:spacing w:line="360" w:lineRule="auto"/>
            <w:ind w:left="2127" w:hanging="709"/>
            <w:jc w:val="both"/>
          </w:pPr>
        </w:pPrChange>
      </w:pPr>
      <w:ins w:id="822" w:author="Chris Warburton (NESO)" w:date="2025-05-08T08:43:00Z" w16du:dateUtc="2025-05-08T07:43:00Z">
        <w:r w:rsidRPr="00AB7636">
          <w:rPr>
            <w:rFonts w:ascii="Arial" w:hAnsi="Arial" w:cs="Arial"/>
            <w:b/>
            <w:bCs/>
            <w:sz w:val="22"/>
            <w:szCs w:val="22"/>
            <w:rPrChange w:id="823"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w:t>
        </w:r>
        <w:r w:rsidRPr="00AB7636">
          <w:rPr>
            <w:rFonts w:ascii="Arial" w:hAnsi="Arial" w:cs="Arial"/>
            <w:sz w:val="22"/>
            <w:szCs w:val="22"/>
          </w:rPr>
          <w:tab/>
          <w:t xml:space="preserve">is calculated in accordance with Paragraphs 4.3 </w:t>
        </w:r>
      </w:ins>
      <w:ins w:id="824" w:author="Chris Warburton (NESO)" w:date="2025-05-29T19:38:00Z" w16du:dateUtc="2025-05-29T18:38:00Z">
        <w:r w:rsidR="009443E5" w:rsidRPr="00AB7636">
          <w:rPr>
            <w:rFonts w:ascii="Arial" w:hAnsi="Arial" w:cs="Arial"/>
            <w:sz w:val="22"/>
            <w:szCs w:val="22"/>
          </w:rPr>
          <w:t xml:space="preserve">to </w:t>
        </w:r>
        <w:proofErr w:type="gramStart"/>
        <w:r w:rsidR="009443E5" w:rsidRPr="00AB7636">
          <w:rPr>
            <w:rFonts w:ascii="Arial" w:hAnsi="Arial" w:cs="Arial"/>
            <w:sz w:val="22"/>
            <w:szCs w:val="22"/>
          </w:rPr>
          <w:t>4.6</w:t>
        </w:r>
      </w:ins>
      <w:ins w:id="825" w:author="Chris Warburton (NESO)" w:date="2025-05-08T08:43:00Z" w16du:dateUtc="2025-05-08T07:43:00Z">
        <w:r w:rsidRPr="00AB7636">
          <w:rPr>
            <w:rFonts w:ascii="Arial" w:hAnsi="Arial" w:cs="Arial"/>
            <w:sz w:val="22"/>
            <w:szCs w:val="22"/>
          </w:rPr>
          <w:t>;</w:t>
        </w:r>
        <w:proofErr w:type="gramEnd"/>
      </w:ins>
    </w:p>
    <w:p w14:paraId="1EE29136" w14:textId="1E64BFE7" w:rsidR="000D15CC" w:rsidRPr="00AB7636" w:rsidRDefault="62360CC9">
      <w:pPr>
        <w:tabs>
          <w:tab w:val="left" w:pos="720"/>
        </w:tabs>
        <w:spacing w:line="360" w:lineRule="auto"/>
        <w:ind w:left="3402" w:hanging="1984"/>
        <w:jc w:val="both"/>
        <w:rPr>
          <w:ins w:id="826" w:author="Chris Warburton (NESO)" w:date="2025-05-08T08:43:00Z" w16du:dateUtc="2025-05-08T07:43:00Z"/>
          <w:rFonts w:ascii="Arial" w:hAnsi="Arial" w:cs="Arial"/>
          <w:bCs/>
          <w:sz w:val="22"/>
          <w:szCs w:val="22"/>
        </w:rPr>
        <w:pPrChange w:id="827" w:author="Chris Warburton (NESO)" w:date="2025-05-08T08:23:00Z" w16du:dateUtc="2025-05-08T07:23:00Z">
          <w:pPr>
            <w:tabs>
              <w:tab w:val="left" w:pos="720"/>
            </w:tabs>
            <w:spacing w:line="360" w:lineRule="auto"/>
            <w:ind w:left="1440" w:hanging="720"/>
            <w:jc w:val="both"/>
          </w:pPr>
        </w:pPrChange>
      </w:pPr>
      <w:ins w:id="828" w:author="Angela Quinn (NESO)" w:date="2025-05-13T11:05:00Z">
        <w:r w:rsidRPr="00AB7636">
          <w:rPr>
            <w:rFonts w:ascii="Arial" w:hAnsi="Arial" w:cs="Arial"/>
            <w:b/>
            <w:bCs/>
            <w:sz w:val="22"/>
            <w:szCs w:val="22"/>
          </w:rPr>
          <w:t xml:space="preserve"> </w:t>
        </w:r>
      </w:ins>
      <w:ins w:id="829" w:author="Chris Warburton (NESO)" w:date="2025-05-08T08:43:00Z" w16du:dateUtc="2025-05-08T07:43:00Z">
        <w:r w:rsidR="000D15CC" w:rsidRPr="00AB7636">
          <w:rPr>
            <w:rFonts w:ascii="Arial" w:hAnsi="Arial" w:cs="Arial"/>
            <w:b/>
            <w:bCs/>
            <w:sz w:val="22"/>
            <w:szCs w:val="22"/>
          </w:rPr>
          <w:t>C</w:t>
        </w:r>
      </w:ins>
      <w:ins w:id="830" w:author="Angela Quinn (NESO)" w:date="2025-05-13T11:05:00Z">
        <w:r w:rsidR="1871D1C8" w:rsidRPr="00AB7636">
          <w:rPr>
            <w:rFonts w:ascii="Arial" w:hAnsi="Arial" w:cs="Arial"/>
            <w:b/>
            <w:bCs/>
            <w:sz w:val="22"/>
            <w:szCs w:val="22"/>
          </w:rPr>
          <w:t xml:space="preserve"> </w:t>
        </w:r>
      </w:ins>
      <w:ins w:id="831" w:author="Chris Warburton (NESO)" w:date="2025-05-08T08:43:00Z" w16du:dateUtc="2025-05-08T07:43:00Z">
        <w:r w:rsidR="000D15CC" w:rsidRPr="00AB7636">
          <w:tab/>
        </w:r>
        <w:r w:rsidR="000D15CC" w:rsidRPr="00AB7636">
          <w:rPr>
            <w:rFonts w:ascii="Arial" w:hAnsi="Arial" w:cs="Arial"/>
            <w:sz w:val="22"/>
            <w:szCs w:val="22"/>
          </w:rPr>
          <w:t xml:space="preserve">is the </w:t>
        </w:r>
        <w:r w:rsidR="000D15CC" w:rsidRPr="00AB7636">
          <w:rPr>
            <w:rFonts w:ascii="Arial" w:hAnsi="Arial" w:cs="Arial"/>
            <w:b/>
            <w:sz w:val="22"/>
            <w:szCs w:val="22"/>
          </w:rPr>
          <w:t>Transmission Entry Capacity</w:t>
        </w:r>
      </w:ins>
      <w:ins w:id="832" w:author="Chris Warburton (NESO)" w:date="2025-05-21T21:50:00Z" w16du:dateUtc="2025-05-21T20:50:00Z">
        <w:r w:rsidR="00B05738" w:rsidRPr="00AB7636">
          <w:rPr>
            <w:rFonts w:ascii="Arial" w:hAnsi="Arial" w:cs="Arial"/>
            <w:b/>
            <w:sz w:val="22"/>
            <w:szCs w:val="22"/>
          </w:rPr>
          <w:t xml:space="preserve"> </w:t>
        </w:r>
        <w:r w:rsidR="00B05738" w:rsidRPr="00AB7636">
          <w:rPr>
            <w:rFonts w:ascii="Arial" w:hAnsi="Arial" w:cs="Arial"/>
            <w:bCs/>
            <w:sz w:val="22"/>
            <w:szCs w:val="22"/>
          </w:rPr>
          <w:t>or</w:t>
        </w:r>
      </w:ins>
      <w:ins w:id="833" w:author="Chris Warburton (NESO)" w:date="2025-05-08T08:43:00Z" w16du:dateUtc="2025-05-08T07:43:00Z">
        <w:r w:rsidR="000D15CC" w:rsidRPr="00AB7636">
          <w:rPr>
            <w:rFonts w:ascii="Arial" w:hAnsi="Arial" w:cs="Arial"/>
            <w:sz w:val="22"/>
            <w:szCs w:val="22"/>
          </w:rPr>
          <w:t xml:space="preserve"> </w:t>
        </w:r>
        <w:r w:rsidR="000D15CC" w:rsidRPr="00AB7636">
          <w:rPr>
            <w:rFonts w:ascii="Arial" w:hAnsi="Arial" w:cs="Arial"/>
            <w:b/>
            <w:sz w:val="22"/>
            <w:szCs w:val="22"/>
          </w:rPr>
          <w:t>Developer</w:t>
        </w:r>
      </w:ins>
      <w:ins w:id="834" w:author="Chris Warburton (NESO)" w:date="2025-05-13T08:47:00Z" w16du:dateUtc="2025-05-13T07:47:00Z">
        <w:r w:rsidR="00A373B8" w:rsidRPr="00AB7636">
          <w:rPr>
            <w:rFonts w:ascii="Arial" w:hAnsi="Arial" w:cs="Arial"/>
            <w:b/>
            <w:sz w:val="22"/>
            <w:szCs w:val="22"/>
          </w:rPr>
          <w:t xml:space="preserve"> Capacity</w:t>
        </w:r>
      </w:ins>
      <w:ins w:id="835"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36" w:author="Chris Warburton (NESO)" w:date="2025-05-13T08:47:00Z" w16du:dateUtc="2025-05-13T07:47:00Z">
        <w:r w:rsidR="00A373B8" w:rsidRPr="00AB7636">
          <w:rPr>
            <w:rFonts w:ascii="Arial" w:hAnsi="Arial" w:cs="Arial"/>
            <w:b/>
            <w:sz w:val="22"/>
            <w:szCs w:val="22"/>
          </w:rPr>
          <w:t xml:space="preserve"> </w:t>
        </w:r>
      </w:ins>
      <w:ins w:id="837" w:author="Chris Warburton (NESO)" w:date="2025-05-08T08:43:00Z" w16du:dateUtc="2025-05-08T07:43:00Z">
        <w:r w:rsidR="000D15CC" w:rsidRPr="00AB7636">
          <w:rPr>
            <w:rFonts w:ascii="Arial" w:hAnsi="Arial" w:cs="Arial"/>
            <w:b/>
            <w:sz w:val="22"/>
            <w:szCs w:val="22"/>
          </w:rPr>
          <w:t>Interconnector User Commitment Capacity</w:t>
        </w:r>
        <w:r w:rsidR="000D15CC" w:rsidRPr="00AB7636">
          <w:rPr>
            <w:rFonts w:ascii="Arial" w:hAnsi="Arial" w:cs="Arial"/>
            <w:bCs/>
            <w:sz w:val="22"/>
            <w:szCs w:val="22"/>
          </w:rPr>
          <w:t xml:space="preserve">; </w:t>
        </w:r>
      </w:ins>
    </w:p>
    <w:p w14:paraId="74E974CB" w14:textId="440C28E1" w:rsidR="000D15CC" w:rsidRPr="00AB7636" w:rsidRDefault="000D15CC">
      <w:pPr>
        <w:tabs>
          <w:tab w:val="left" w:pos="720"/>
        </w:tabs>
        <w:spacing w:line="360" w:lineRule="auto"/>
        <w:ind w:left="3402" w:hanging="1984"/>
        <w:jc w:val="both"/>
        <w:rPr>
          <w:ins w:id="838" w:author="Chris Warburton (NESO)" w:date="2025-05-08T08:43:00Z" w16du:dateUtc="2025-05-08T07:43:00Z"/>
          <w:rFonts w:ascii="Arial" w:hAnsi="Arial" w:cs="Arial"/>
          <w:sz w:val="22"/>
          <w:szCs w:val="22"/>
        </w:rPr>
        <w:pPrChange w:id="839" w:author="Chris Warburton (NESO)" w:date="2025-05-08T08:23:00Z" w16du:dateUtc="2025-05-08T07:23:00Z">
          <w:pPr>
            <w:tabs>
              <w:tab w:val="left" w:pos="720"/>
            </w:tabs>
            <w:spacing w:line="360" w:lineRule="auto"/>
            <w:ind w:left="720" w:hanging="720"/>
            <w:jc w:val="both"/>
          </w:pPr>
        </w:pPrChange>
      </w:pPr>
      <w:ins w:id="840" w:author="Chris Warburton (NESO)" w:date="2025-05-08T08:43:00Z" w16du:dateUtc="2025-05-08T07:43:00Z">
        <w:r w:rsidRPr="00AB7636">
          <w:rPr>
            <w:rFonts w:ascii="Arial" w:hAnsi="Arial" w:cs="Arial"/>
            <w:b/>
            <w:bCs/>
            <w:sz w:val="22"/>
            <w:szCs w:val="22"/>
          </w:rPr>
          <w:t>RC</w:t>
        </w:r>
      </w:ins>
      <w:ins w:id="841" w:author="Angela Quinn (NESO)" w:date="2025-05-13T11:05:00Z">
        <w:r w:rsidR="6CEDC6E2" w:rsidRPr="00AB7636">
          <w:rPr>
            <w:rFonts w:ascii="Arial" w:hAnsi="Arial" w:cs="Arial"/>
            <w:b/>
            <w:bCs/>
            <w:sz w:val="22"/>
            <w:szCs w:val="22"/>
          </w:rPr>
          <w:t xml:space="preserve"> </w:t>
        </w:r>
      </w:ins>
      <w:ins w:id="842" w:author="Chris Warburton (NESO)" w:date="2025-05-08T08:43:00Z" w16du:dateUtc="2025-05-08T07:43:00Z">
        <w:r w:rsidRPr="00AB7636">
          <w:tab/>
        </w:r>
        <w:r w:rsidRPr="00AB7636">
          <w:rPr>
            <w:rFonts w:ascii="Arial" w:hAnsi="Arial" w:cs="Arial"/>
            <w:sz w:val="22"/>
            <w:szCs w:val="22"/>
          </w:rPr>
          <w:t>is the</w:t>
        </w:r>
      </w:ins>
      <w:ins w:id="843" w:author="Chris Warburton (NESO)" w:date="2025-05-30T15:05:00Z" w16du:dateUtc="2025-05-30T14:05:00Z">
        <w:r w:rsidR="00A246E6" w:rsidRPr="00AB7636">
          <w:rPr>
            <w:rFonts w:ascii="Arial" w:hAnsi="Arial" w:cs="Arial"/>
            <w:sz w:val="22"/>
            <w:szCs w:val="22"/>
          </w:rPr>
          <w:t xml:space="preserve"> reduced capacity being</w:t>
        </w:r>
      </w:ins>
      <w:ins w:id="844"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Transmission Entry Capacity</w:t>
        </w:r>
      </w:ins>
      <w:ins w:id="845" w:author="Chris Warburton (NESO)" w:date="2025-05-21T21:50:00Z" w16du:dateUtc="2025-05-21T20:50:00Z">
        <w:r w:rsidR="00B05738" w:rsidRPr="00AB7636">
          <w:rPr>
            <w:rFonts w:ascii="Arial" w:hAnsi="Arial" w:cs="Arial"/>
            <w:sz w:val="22"/>
            <w:szCs w:val="22"/>
          </w:rPr>
          <w:t xml:space="preserve"> or</w:t>
        </w:r>
      </w:ins>
      <w:ins w:id="846" w:author="Chris Warburton (NESO)" w:date="2025-05-08T08:43:00Z" w16du:dateUtc="2025-05-08T07:43:00Z">
        <w:r w:rsidRPr="00AB7636">
          <w:rPr>
            <w:rFonts w:ascii="Arial" w:hAnsi="Arial" w:cs="Arial"/>
            <w:sz w:val="22"/>
            <w:szCs w:val="22"/>
          </w:rPr>
          <w:t xml:space="preserve"> </w:t>
        </w:r>
        <w:r w:rsidRPr="00AB7636">
          <w:rPr>
            <w:rFonts w:ascii="Arial" w:hAnsi="Arial" w:cs="Arial"/>
            <w:b/>
            <w:sz w:val="22"/>
            <w:szCs w:val="22"/>
          </w:rPr>
          <w:t>Developer</w:t>
        </w:r>
      </w:ins>
      <w:ins w:id="847" w:author="Chris Warburton (NESO)" w:date="2025-05-13T08:47:00Z" w16du:dateUtc="2025-05-13T07:47:00Z">
        <w:r w:rsidR="00675B0E" w:rsidRPr="00AB7636">
          <w:rPr>
            <w:rFonts w:ascii="Arial" w:hAnsi="Arial" w:cs="Arial"/>
            <w:b/>
            <w:sz w:val="22"/>
            <w:szCs w:val="22"/>
          </w:rPr>
          <w:t xml:space="preserve"> Capacity</w:t>
        </w:r>
      </w:ins>
      <w:ins w:id="848" w:author="Chris Warburton (NESO)" w:date="2025-05-13T08:48:00Z" w16du:dateUtc="2025-05-13T07:48:00Z">
        <w:r w:rsidR="00675B0E" w:rsidRPr="00AB7636">
          <w:rPr>
            <w:rFonts w:ascii="Arial" w:hAnsi="Arial" w:cs="Arial"/>
            <w:b/>
            <w:sz w:val="22"/>
            <w:szCs w:val="22"/>
          </w:rPr>
          <w:t xml:space="preserve"> </w:t>
        </w:r>
        <w:r w:rsidR="00675B0E" w:rsidRPr="00AB7636">
          <w:rPr>
            <w:rFonts w:ascii="Arial" w:hAnsi="Arial" w:cs="Arial"/>
            <w:bCs/>
            <w:sz w:val="22"/>
            <w:szCs w:val="22"/>
          </w:rPr>
          <w:t>or</w:t>
        </w:r>
      </w:ins>
      <w:ins w:id="849" w:author="Chris Warburton (NESO)" w:date="2025-05-08T08:43:00Z" w16du:dateUtc="2025-05-08T07:43:00Z">
        <w:r w:rsidRPr="00AB7636">
          <w:rPr>
            <w:rFonts w:ascii="Arial" w:hAnsi="Arial" w:cs="Arial"/>
            <w:b/>
            <w:sz w:val="22"/>
            <w:szCs w:val="22"/>
          </w:rPr>
          <w:t xml:space="preserve"> Interconnector User Commitment Capacity </w:t>
        </w:r>
        <w:r w:rsidRPr="00AB7636">
          <w:rPr>
            <w:rFonts w:ascii="Arial" w:hAnsi="Arial" w:cs="Arial"/>
            <w:bCs/>
            <w:sz w:val="22"/>
            <w:szCs w:val="22"/>
          </w:rPr>
          <w:t xml:space="preserve">under the </w:t>
        </w:r>
        <w:r w:rsidRPr="00AB7636">
          <w:rPr>
            <w:rFonts w:ascii="Arial" w:hAnsi="Arial" w:cs="Arial"/>
            <w:b/>
            <w:sz w:val="22"/>
            <w:szCs w:val="22"/>
            <w:rPrChange w:id="850" w:author="Chris Warburton (NESO)" w:date="2025-06-03T06:07:00Z" w16du:dateUtc="2025-06-03T05:07:00Z">
              <w:rPr>
                <w:rFonts w:ascii="Arial" w:hAnsi="Arial" w:cs="Arial"/>
                <w:bCs/>
                <w:sz w:val="22"/>
                <w:szCs w:val="22"/>
              </w:rPr>
            </w:rPrChange>
          </w:rPr>
          <w:t>Construction Agreement</w:t>
        </w:r>
        <w:r w:rsidRPr="00AB7636">
          <w:rPr>
            <w:rFonts w:ascii="Arial" w:hAnsi="Arial" w:cs="Arial"/>
            <w:bCs/>
            <w:sz w:val="22"/>
            <w:szCs w:val="22"/>
          </w:rPr>
          <w:t xml:space="preserve"> as reduced.</w:t>
        </w:r>
      </w:ins>
    </w:p>
    <w:p w14:paraId="3B328815" w14:textId="77777777" w:rsidR="000D15CC" w:rsidRPr="00AB7636" w:rsidRDefault="000D15CC" w:rsidP="000D15CC">
      <w:pPr>
        <w:tabs>
          <w:tab w:val="left" w:pos="720"/>
        </w:tabs>
        <w:spacing w:line="360" w:lineRule="auto"/>
        <w:ind w:left="720" w:hanging="720"/>
        <w:jc w:val="both"/>
        <w:rPr>
          <w:ins w:id="851" w:author="Chris Warburton (NESO)" w:date="2025-05-08T08:43:00Z" w16du:dateUtc="2025-05-08T07:43:00Z"/>
          <w:rFonts w:ascii="Arial" w:hAnsi="Arial" w:cs="Arial"/>
          <w:sz w:val="22"/>
          <w:szCs w:val="22"/>
        </w:rPr>
      </w:pPr>
    </w:p>
    <w:p w14:paraId="1C9B5CAE" w14:textId="7BA28015" w:rsidR="000D15CC" w:rsidRPr="00AB7636" w:rsidRDefault="000D15CC" w:rsidP="000D15CC">
      <w:pPr>
        <w:tabs>
          <w:tab w:val="left" w:pos="720"/>
        </w:tabs>
        <w:spacing w:line="360" w:lineRule="auto"/>
        <w:ind w:left="720" w:hanging="720"/>
        <w:jc w:val="both"/>
        <w:rPr>
          <w:ins w:id="852" w:author="Chris Warburton (NESO)" w:date="2025-05-08T14:51:00Z" w16du:dateUtc="2025-05-08T13:51:00Z"/>
          <w:rFonts w:ascii="Arial" w:hAnsi="Arial" w:cs="Arial"/>
          <w:sz w:val="22"/>
          <w:szCs w:val="22"/>
        </w:rPr>
      </w:pPr>
      <w:ins w:id="853" w:author="Chris Warburton (NESO)" w:date="2025-05-08T08:43:00Z" w16du:dateUtc="2025-05-08T07:43:00Z">
        <w:r w:rsidRPr="00AB7636">
          <w:rPr>
            <w:rFonts w:ascii="Arial" w:hAnsi="Arial" w:cs="Arial"/>
            <w:b/>
            <w:bCs/>
            <w:sz w:val="22"/>
            <w:szCs w:val="22"/>
            <w:rPrChange w:id="854"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855" w:author="Chris Warburton (NESO)" w:date="2025-05-28T10:54:00Z" w16du:dateUtc="2025-05-28T09:54:00Z">
        <w:r w:rsidR="00014C9F" w:rsidRPr="00AB7636">
          <w:rPr>
            <w:rFonts w:ascii="Arial" w:hAnsi="Arial" w:cs="Arial"/>
            <w:sz w:val="22"/>
            <w:szCs w:val="22"/>
          </w:rPr>
          <w:t>s</w:t>
        </w:r>
      </w:ins>
      <w:ins w:id="856" w:author="Chris Warburton (NESO)" w:date="2025-05-08T08:43:00Z" w16du:dateUtc="2025-05-08T07:43:00Z">
        <w:r w:rsidRPr="00AB7636">
          <w:rPr>
            <w:rFonts w:ascii="Arial" w:hAnsi="Arial" w:cs="Arial"/>
            <w:sz w:val="22"/>
            <w:szCs w:val="22"/>
          </w:rPr>
          <w:t xml:space="preserve"> 4.</w:t>
        </w:r>
      </w:ins>
      <w:ins w:id="857" w:author="Chris Warburton (NESO)" w:date="2025-05-15T21:09:00Z" w16du:dateUtc="2025-05-15T20:09:00Z">
        <w:r w:rsidR="00DF2354" w:rsidRPr="00AB7636">
          <w:rPr>
            <w:rFonts w:ascii="Arial" w:hAnsi="Arial" w:cs="Arial"/>
            <w:sz w:val="22"/>
            <w:szCs w:val="22"/>
          </w:rPr>
          <w:t>4</w:t>
        </w:r>
      </w:ins>
      <w:ins w:id="858" w:author="Chris Warburton (NESO)" w:date="2025-05-28T10:54:00Z" w16du:dateUtc="2025-05-28T09:54:00Z">
        <w:r w:rsidR="00014C9F" w:rsidRPr="00AB7636">
          <w:rPr>
            <w:rFonts w:ascii="Arial" w:hAnsi="Arial" w:cs="Arial"/>
            <w:sz w:val="22"/>
            <w:szCs w:val="22"/>
          </w:rPr>
          <w:t xml:space="preserve"> to 4.</w:t>
        </w:r>
      </w:ins>
      <w:ins w:id="859" w:author="Chris Warburton (NESO)" w:date="2025-05-28T15:51:00Z" w16du:dateUtc="2025-05-28T14:51:00Z">
        <w:r w:rsidR="003267D4" w:rsidRPr="00AB7636">
          <w:rPr>
            <w:rFonts w:ascii="Arial" w:hAnsi="Arial" w:cs="Arial"/>
            <w:sz w:val="22"/>
            <w:szCs w:val="22"/>
          </w:rPr>
          <w:t>6</w:t>
        </w:r>
      </w:ins>
      <w:ins w:id="860"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861"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862" w:author="Chris Warburton (NESO)" w:date="2025-05-08T14:51:00Z" w16du:dateUtc="2025-05-08T13:51:00Z">
        <w:r w:rsidR="00D668FA" w:rsidRPr="00AB7636">
          <w:rPr>
            <w:rFonts w:ascii="Arial" w:hAnsi="Arial" w:cs="Arial"/>
            <w:sz w:val="22"/>
            <w:szCs w:val="22"/>
          </w:rPr>
          <w:t>as follows</w:t>
        </w:r>
      </w:ins>
      <w:ins w:id="863"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864"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865" w:author="Chris Warburton (NESO)" w:date="2025-05-08T14:51:00Z" w16du:dateUtc="2025-05-08T13:51:00Z"/>
          <w:rFonts w:ascii="Arial" w:hAnsi="Arial" w:cs="Arial"/>
          <w:sz w:val="22"/>
          <w:szCs w:val="22"/>
        </w:rPr>
      </w:pPr>
      <w:ins w:id="866"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867"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868">
          <w:tblGrid>
            <w:gridCol w:w="3840"/>
            <w:gridCol w:w="3894"/>
          </w:tblGrid>
        </w:tblGridChange>
      </w:tblGrid>
      <w:tr w:rsidR="00D668FA" w:rsidRPr="00AB7636" w14:paraId="1D04BEFD" w14:textId="77777777" w:rsidTr="00721456">
        <w:trPr>
          <w:ins w:id="869" w:author="Chris Warburton (NESO)" w:date="2025-05-08T14:51:00Z"/>
        </w:trPr>
        <w:tc>
          <w:tcPr>
            <w:tcW w:w="3840" w:type="dxa"/>
            <w:tcPrChange w:id="870" w:author="Chris Warburton (NESO)" w:date="2025-05-08T14:53:00Z" w16du:dateUtc="2025-05-08T13:53:00Z">
              <w:tcPr>
                <w:tcW w:w="4227" w:type="dxa"/>
              </w:tcPr>
            </w:tcPrChange>
          </w:tcPr>
          <w:p w14:paraId="7427563C" w14:textId="730B8249" w:rsidR="00D668FA" w:rsidRPr="00AB7636" w:rsidRDefault="006B5595" w:rsidP="000D15CC">
            <w:pPr>
              <w:tabs>
                <w:tab w:val="left" w:pos="720"/>
              </w:tabs>
              <w:spacing w:line="360" w:lineRule="auto"/>
              <w:jc w:val="both"/>
              <w:rPr>
                <w:ins w:id="871" w:author="Chris Warburton (NESO)" w:date="2025-05-08T14:51:00Z" w16du:dateUtc="2025-05-08T13:51:00Z"/>
                <w:rFonts w:ascii="Arial" w:hAnsi="Arial" w:cs="Arial"/>
                <w:b/>
                <w:bCs/>
                <w:sz w:val="22"/>
                <w:szCs w:val="22"/>
                <w:rPrChange w:id="872" w:author="Chris Warburton (NESO)" w:date="2025-06-03T06:07:00Z" w16du:dateUtc="2025-06-03T05:07:00Z">
                  <w:rPr>
                    <w:ins w:id="873" w:author="Chris Warburton (NESO)" w:date="2025-05-08T14:51:00Z" w16du:dateUtc="2025-05-08T13:51:00Z"/>
                    <w:rFonts w:ascii="Arial" w:hAnsi="Arial" w:cs="Arial"/>
                    <w:sz w:val="22"/>
                    <w:szCs w:val="22"/>
                  </w:rPr>
                </w:rPrChange>
              </w:rPr>
            </w:pPr>
            <w:ins w:id="874" w:author="Chris Warburton (NESO)" w:date="2025-05-09T08:28:00Z" w16du:dateUtc="2025-05-09T07:28:00Z">
              <w:r w:rsidRPr="00AB7636">
                <w:rPr>
                  <w:rFonts w:ascii="Arial" w:hAnsi="Arial" w:cs="Arial"/>
                  <w:b/>
                  <w:bCs/>
                  <w:sz w:val="22"/>
                  <w:szCs w:val="22"/>
                </w:rPr>
                <w:t xml:space="preserve">Time </w:t>
              </w:r>
            </w:ins>
            <w:ins w:id="875" w:author="Chris Warburton (NESO)" w:date="2025-05-08T14:51:00Z" w16du:dateUtc="2025-05-08T13:51:00Z">
              <w:r w:rsidR="00D668FA" w:rsidRPr="00AB7636">
                <w:rPr>
                  <w:rFonts w:ascii="Arial" w:hAnsi="Arial" w:cs="Arial"/>
                  <w:b/>
                  <w:bCs/>
                  <w:sz w:val="22"/>
                  <w:szCs w:val="22"/>
                </w:rPr>
                <w:t>Period</w:t>
              </w:r>
            </w:ins>
          </w:p>
        </w:tc>
        <w:tc>
          <w:tcPr>
            <w:tcW w:w="3894" w:type="dxa"/>
            <w:tcPrChange w:id="876" w:author="Chris Warburton (NESO)" w:date="2025-05-08T14:53:00Z" w16du:dateUtc="2025-05-08T13:53:00Z">
              <w:tcPr>
                <w:tcW w:w="4227" w:type="dxa"/>
              </w:tcPr>
            </w:tcPrChange>
          </w:tcPr>
          <w:p w14:paraId="24243B54" w14:textId="33F63606" w:rsidR="007425AF" w:rsidRPr="00AB7636" w:rsidRDefault="001325EE" w:rsidP="000D15CC">
            <w:pPr>
              <w:tabs>
                <w:tab w:val="left" w:pos="720"/>
              </w:tabs>
              <w:spacing w:line="360" w:lineRule="auto"/>
              <w:jc w:val="both"/>
              <w:rPr>
                <w:ins w:id="877" w:author="Chris Warburton (NESO)" w:date="2025-05-08T14:51:00Z" w16du:dateUtc="2025-05-08T13:51:00Z"/>
                <w:rFonts w:ascii="Arial" w:hAnsi="Arial" w:cs="Arial"/>
                <w:b/>
                <w:bCs/>
                <w:sz w:val="22"/>
                <w:szCs w:val="22"/>
                <w:rPrChange w:id="878" w:author="Chris Warburton (NESO)" w:date="2025-06-03T06:07:00Z" w16du:dateUtc="2025-06-03T05:07:00Z">
                  <w:rPr>
                    <w:ins w:id="879" w:author="Chris Warburton (NESO)" w:date="2025-05-08T14:51:00Z" w16du:dateUtc="2025-05-08T13:51:00Z"/>
                    <w:rFonts w:ascii="Arial" w:hAnsi="Arial" w:cs="Arial"/>
                    <w:sz w:val="22"/>
                    <w:szCs w:val="22"/>
                  </w:rPr>
                </w:rPrChange>
              </w:rPr>
            </w:pPr>
            <w:ins w:id="880" w:author="Chris Warburton (NESO)" w:date="2025-05-08T14:52:00Z" w16du:dateUtc="2025-05-08T13:52:00Z">
              <w:r w:rsidRPr="00AB7636">
                <w:rPr>
                  <w:rFonts w:ascii="Arial" w:hAnsi="Arial" w:cs="Arial"/>
                  <w:b/>
                  <w:bCs/>
                  <w:sz w:val="22"/>
                  <w:szCs w:val="22"/>
                </w:rPr>
                <w:t>Applicable PCF calculation</w:t>
              </w:r>
            </w:ins>
          </w:p>
        </w:tc>
      </w:tr>
      <w:tr w:rsidR="00D668FA" w:rsidRPr="00AB7636" w14:paraId="00FE58C9" w14:textId="77777777" w:rsidTr="00721456">
        <w:trPr>
          <w:ins w:id="881" w:author="Chris Warburton (NESO)" w:date="2025-05-08T14:51:00Z"/>
        </w:trPr>
        <w:tc>
          <w:tcPr>
            <w:tcW w:w="3840" w:type="dxa"/>
            <w:tcPrChange w:id="882" w:author="Chris Warburton (NESO)" w:date="2025-05-08T14:53:00Z" w16du:dateUtc="2025-05-08T13:53:00Z">
              <w:tcPr>
                <w:tcW w:w="4227" w:type="dxa"/>
              </w:tcPr>
            </w:tcPrChange>
          </w:tcPr>
          <w:p w14:paraId="1E2B7E24" w14:textId="0A5C9B2C" w:rsidR="00F97D40" w:rsidRPr="00AB7636" w:rsidRDefault="00D27C43" w:rsidP="000D15CC">
            <w:pPr>
              <w:tabs>
                <w:tab w:val="left" w:pos="720"/>
              </w:tabs>
              <w:spacing w:line="360" w:lineRule="auto"/>
              <w:jc w:val="both"/>
              <w:rPr>
                <w:ins w:id="883" w:author="Chris Warburton (NESO)" w:date="2025-05-09T08:07:00Z" w16du:dateUtc="2025-05-09T07:07:00Z"/>
                <w:rFonts w:ascii="Arial" w:hAnsi="Arial" w:cs="Arial"/>
                <w:sz w:val="22"/>
                <w:szCs w:val="22"/>
              </w:rPr>
            </w:pPr>
            <w:ins w:id="884" w:author="Chris Warburton (NESO)" w:date="2025-05-09T08:13:00Z" w16du:dateUtc="2025-05-09T07:13:00Z">
              <w:r w:rsidRPr="00AB7636">
                <w:rPr>
                  <w:rFonts w:ascii="Arial" w:hAnsi="Arial" w:cs="Arial"/>
                  <w:sz w:val="22"/>
                  <w:szCs w:val="22"/>
                </w:rPr>
                <w:t xml:space="preserve">Where the </w:t>
              </w:r>
              <w:r w:rsidRPr="00AB7636">
                <w:rPr>
                  <w:rFonts w:ascii="Arial" w:hAnsi="Arial" w:cs="Arial"/>
                  <w:b/>
                  <w:bCs/>
                  <w:sz w:val="22"/>
                  <w:szCs w:val="22"/>
                </w:rPr>
                <w:t>Const</w:t>
              </w:r>
            </w:ins>
            <w:ins w:id="885" w:author="Chris Warburton (NESO)" w:date="2025-05-09T08:14:00Z" w16du:dateUtc="2025-05-09T07:14:00Z">
              <w:r w:rsidR="00454110" w:rsidRPr="00AB7636">
                <w:rPr>
                  <w:rFonts w:ascii="Arial" w:hAnsi="Arial" w:cs="Arial"/>
                  <w:b/>
                  <w:bCs/>
                  <w:sz w:val="22"/>
                  <w:szCs w:val="22"/>
                </w:rPr>
                <w:t>r</w:t>
              </w:r>
            </w:ins>
            <w:ins w:id="886" w:author="Chris Warburton (NESO)" w:date="2025-05-09T08:13:00Z" w16du:dateUtc="2025-05-09T07:13:00Z">
              <w:r w:rsidRPr="00AB7636">
                <w:rPr>
                  <w:rFonts w:ascii="Arial" w:hAnsi="Arial" w:cs="Arial"/>
                  <w:b/>
                  <w:bCs/>
                  <w:sz w:val="22"/>
                  <w:szCs w:val="22"/>
                </w:rPr>
                <w:t xml:space="preserve">uction Agreement </w:t>
              </w:r>
              <w:r w:rsidRPr="00AB7636">
                <w:rPr>
                  <w:rFonts w:ascii="Arial" w:hAnsi="Arial" w:cs="Arial"/>
                  <w:sz w:val="22"/>
                  <w:szCs w:val="22"/>
                </w:rPr>
                <w:t>is entered into</w:t>
              </w:r>
            </w:ins>
            <w:ins w:id="887" w:author="Chris Warburton (NESO)" w:date="2025-05-13T12:09:00Z" w16du:dateUtc="2025-05-13T11:09:00Z">
              <w:r w:rsidR="00876D79" w:rsidRPr="00AB7636">
                <w:rPr>
                  <w:rFonts w:ascii="Arial" w:hAnsi="Arial" w:cs="Arial"/>
                  <w:sz w:val="22"/>
                  <w:szCs w:val="22"/>
                </w:rPr>
                <w:t xml:space="preserve"> before or </w:t>
              </w:r>
            </w:ins>
            <w:ins w:id="888" w:author="Chris Warburton (NESO)" w:date="2025-05-09T08:13:00Z" w16du:dateUtc="2025-05-09T07:13:00Z">
              <w:r w:rsidR="0006152F" w:rsidRPr="00AB7636">
                <w:rPr>
                  <w:rFonts w:ascii="Arial" w:hAnsi="Arial" w:cs="Arial"/>
                  <w:sz w:val="22"/>
                  <w:szCs w:val="22"/>
                </w:rPr>
                <w:t xml:space="preserve">on the </w:t>
              </w:r>
              <w:r w:rsidR="0006152F" w:rsidRPr="00AB7636">
                <w:rPr>
                  <w:rFonts w:ascii="Arial" w:hAnsi="Arial" w:cs="Arial"/>
                  <w:b/>
                  <w:bCs/>
                  <w:sz w:val="22"/>
                  <w:szCs w:val="22"/>
                </w:rPr>
                <w:t>PCF Activation</w:t>
              </w:r>
            </w:ins>
            <w:ins w:id="889" w:author="Chris Warburton (NESO)" w:date="2025-05-09T08:14:00Z" w16du:dateUtc="2025-05-09T07:14:00Z">
              <w:r w:rsidR="0006152F" w:rsidRPr="00AB7636">
                <w:rPr>
                  <w:rFonts w:ascii="Arial" w:hAnsi="Arial" w:cs="Arial"/>
                  <w:b/>
                  <w:bCs/>
                  <w:sz w:val="22"/>
                  <w:szCs w:val="22"/>
                </w:rPr>
                <w:t xml:space="preserve"> Date</w:t>
              </w:r>
              <w:r w:rsidR="0006152F" w:rsidRPr="00AB7636">
                <w:rPr>
                  <w:rFonts w:ascii="Arial" w:hAnsi="Arial" w:cs="Arial"/>
                  <w:sz w:val="22"/>
                  <w:szCs w:val="22"/>
                </w:rPr>
                <w:t>, the</w:t>
              </w:r>
            </w:ins>
            <w:ins w:id="890" w:author="Chris Warburton (NESO)" w:date="2025-05-09T08:18:00Z" w16du:dateUtc="2025-05-09T07:18:00Z">
              <w:r w:rsidR="009D7813" w:rsidRPr="00AB7636">
                <w:rPr>
                  <w:rFonts w:ascii="Arial" w:hAnsi="Arial" w:cs="Arial"/>
                  <w:sz w:val="22"/>
                  <w:szCs w:val="22"/>
                </w:rPr>
                <w:t xml:space="preserve"> period from the</w:t>
              </w:r>
              <w:r w:rsidR="003A2C40" w:rsidRPr="00AB7636">
                <w:rPr>
                  <w:rFonts w:ascii="Arial" w:hAnsi="Arial" w:cs="Arial"/>
                  <w:sz w:val="22"/>
                  <w:szCs w:val="22"/>
                </w:rPr>
                <w:t xml:space="preserve"> </w:t>
              </w:r>
            </w:ins>
            <w:ins w:id="891" w:author="Chris Warburton (NESO)" w:date="2025-05-09T08:00:00Z" w16du:dateUtc="2025-05-09T07:00:00Z">
              <w:r w:rsidR="008B0F7B" w:rsidRPr="00AB7636">
                <w:rPr>
                  <w:rFonts w:ascii="Arial" w:hAnsi="Arial" w:cs="Arial"/>
                  <w:b/>
                  <w:bCs/>
                  <w:sz w:val="22"/>
                  <w:szCs w:val="22"/>
                </w:rPr>
                <w:t>PCF Activation Date</w:t>
              </w:r>
            </w:ins>
            <w:ins w:id="892" w:author="Chris Warburton (NESO)" w:date="2025-05-09T08:17:00Z" w16du:dateUtc="2025-05-09T07:17:00Z">
              <w:r w:rsidR="0064426C" w:rsidRPr="00AB7636">
                <w:rPr>
                  <w:rFonts w:ascii="Arial" w:hAnsi="Arial" w:cs="Arial"/>
                  <w:b/>
                  <w:bCs/>
                  <w:sz w:val="22"/>
                  <w:szCs w:val="22"/>
                </w:rPr>
                <w:t xml:space="preserve"> </w:t>
              </w:r>
            </w:ins>
            <w:ins w:id="893" w:author="Chris Warburton (NESO)" w:date="2025-05-09T08:18:00Z" w16du:dateUtc="2025-05-09T07:18:00Z">
              <w:r w:rsidR="003A2C40" w:rsidRPr="00AB7636">
                <w:rPr>
                  <w:rFonts w:ascii="Arial" w:hAnsi="Arial" w:cs="Arial"/>
                  <w:sz w:val="22"/>
                  <w:szCs w:val="22"/>
                </w:rPr>
                <w:t xml:space="preserve">to the end of the </w:t>
              </w:r>
              <w:r w:rsidR="003A2C40" w:rsidRPr="00AB7636">
                <w:rPr>
                  <w:rFonts w:ascii="Arial" w:hAnsi="Arial" w:cs="Arial"/>
                  <w:b/>
                  <w:bCs/>
                  <w:sz w:val="22"/>
                  <w:szCs w:val="22"/>
                </w:rPr>
                <w:t>PCF Period</w:t>
              </w:r>
            </w:ins>
            <w:ins w:id="894" w:author="Chris Warburton (NESO)" w:date="2025-05-09T08:19:00Z" w16du:dateUtc="2025-05-09T07:19:00Z">
              <w:r w:rsidR="00632F6C" w:rsidRPr="00AB7636">
                <w:rPr>
                  <w:rFonts w:ascii="Arial" w:hAnsi="Arial" w:cs="Arial"/>
                  <w:sz w:val="22"/>
                  <w:szCs w:val="22"/>
                </w:rPr>
                <w:t>,</w:t>
              </w:r>
            </w:ins>
          </w:p>
          <w:p w14:paraId="30AEA999" w14:textId="77777777" w:rsidR="00F97D40" w:rsidRPr="00AB7636" w:rsidRDefault="00F97D40" w:rsidP="000D15CC">
            <w:pPr>
              <w:tabs>
                <w:tab w:val="left" w:pos="720"/>
              </w:tabs>
              <w:spacing w:line="360" w:lineRule="auto"/>
              <w:jc w:val="both"/>
              <w:rPr>
                <w:ins w:id="895" w:author="Chris Warburton (NESO)" w:date="2025-05-09T08:07:00Z" w16du:dateUtc="2025-05-09T07:07:00Z"/>
                <w:rFonts w:ascii="Arial" w:hAnsi="Arial" w:cs="Arial"/>
                <w:sz w:val="22"/>
                <w:szCs w:val="22"/>
              </w:rPr>
            </w:pPr>
          </w:p>
          <w:p w14:paraId="3F1F23CC" w14:textId="77777777" w:rsidR="009C61E6" w:rsidRPr="00AB7636" w:rsidRDefault="009C61E6" w:rsidP="000D15CC">
            <w:pPr>
              <w:tabs>
                <w:tab w:val="left" w:pos="720"/>
              </w:tabs>
              <w:spacing w:line="360" w:lineRule="auto"/>
              <w:jc w:val="both"/>
              <w:rPr>
                <w:ins w:id="896" w:author="Chris Warburton (NESO)" w:date="2025-05-09T08:08:00Z" w16du:dateUtc="2025-05-09T07:08:00Z"/>
                <w:rFonts w:ascii="Arial" w:hAnsi="Arial" w:cs="Arial"/>
                <w:sz w:val="22"/>
                <w:szCs w:val="22"/>
              </w:rPr>
            </w:pPr>
            <w:ins w:id="897" w:author="Chris Warburton (NESO)" w:date="2025-05-09T08:07:00Z" w16du:dateUtc="2025-05-09T07:07:00Z">
              <w:r w:rsidRPr="00AB7636">
                <w:rPr>
                  <w:rFonts w:ascii="Arial" w:hAnsi="Arial" w:cs="Arial"/>
                  <w:sz w:val="22"/>
                  <w:szCs w:val="22"/>
                </w:rPr>
                <w:t>O</w:t>
              </w:r>
            </w:ins>
            <w:ins w:id="898" w:author="Chris Warburton (NESO)" w:date="2025-05-09T08:08:00Z" w16du:dateUtc="2025-05-09T07:08:00Z">
              <w:r w:rsidRPr="00AB7636">
                <w:rPr>
                  <w:rFonts w:ascii="Arial" w:hAnsi="Arial" w:cs="Arial"/>
                  <w:sz w:val="22"/>
                  <w:szCs w:val="22"/>
                </w:rPr>
                <w:t>R</w:t>
              </w:r>
            </w:ins>
          </w:p>
          <w:p w14:paraId="610B812B" w14:textId="77777777" w:rsidR="009C61E6" w:rsidRPr="00AB7636" w:rsidRDefault="009C61E6" w:rsidP="000D15CC">
            <w:pPr>
              <w:tabs>
                <w:tab w:val="left" w:pos="720"/>
              </w:tabs>
              <w:spacing w:line="360" w:lineRule="auto"/>
              <w:jc w:val="both"/>
              <w:rPr>
                <w:ins w:id="899" w:author="Chris Warburton (NESO)" w:date="2025-05-09T08:08:00Z" w16du:dateUtc="2025-05-09T07:08:00Z"/>
                <w:rFonts w:ascii="Arial" w:hAnsi="Arial" w:cs="Arial"/>
                <w:sz w:val="22"/>
                <w:szCs w:val="22"/>
              </w:rPr>
            </w:pPr>
          </w:p>
          <w:p w14:paraId="26643375" w14:textId="6EFE0EDB" w:rsidR="00D668FA" w:rsidRPr="00AB7636" w:rsidRDefault="00632F6C" w:rsidP="000D15CC">
            <w:pPr>
              <w:tabs>
                <w:tab w:val="left" w:pos="720"/>
              </w:tabs>
              <w:spacing w:line="360" w:lineRule="auto"/>
              <w:jc w:val="both"/>
              <w:rPr>
                <w:ins w:id="900" w:author="Chris Warburton (NESO)" w:date="2025-05-12T12:26:00Z" w16du:dateUtc="2025-05-12T11:26:00Z"/>
                <w:rFonts w:ascii="Arial" w:hAnsi="Arial" w:cs="Arial"/>
                <w:sz w:val="22"/>
                <w:szCs w:val="22"/>
              </w:rPr>
            </w:pPr>
            <w:ins w:id="901" w:author="Chris Warburton (NESO)" w:date="2025-05-09T08:19:00Z" w16du:dateUtc="2025-05-09T07:19:00Z">
              <w:r w:rsidRPr="00AB7636">
                <w:rPr>
                  <w:rFonts w:ascii="Arial" w:hAnsi="Arial" w:cs="Arial"/>
                  <w:sz w:val="22"/>
                  <w:szCs w:val="22"/>
                </w:rPr>
                <w:t>w</w:t>
              </w:r>
            </w:ins>
            <w:ins w:id="902" w:author="Chris Warburton (NESO)" w:date="2025-05-09T08:14:00Z" w16du:dateUtc="2025-05-09T07:14:00Z">
              <w:r w:rsidR="00454110" w:rsidRPr="00AB7636">
                <w:rPr>
                  <w:rFonts w:ascii="Arial" w:hAnsi="Arial" w:cs="Arial"/>
                  <w:sz w:val="22"/>
                  <w:szCs w:val="22"/>
                </w:rPr>
                <w:t xml:space="preserve">here the </w:t>
              </w:r>
              <w:r w:rsidR="00454110" w:rsidRPr="00AB7636">
                <w:rPr>
                  <w:rFonts w:ascii="Arial" w:hAnsi="Arial" w:cs="Arial"/>
                  <w:b/>
                  <w:bCs/>
                  <w:sz w:val="22"/>
                  <w:szCs w:val="22"/>
                </w:rPr>
                <w:t xml:space="preserve">Construction Agreement </w:t>
              </w:r>
              <w:r w:rsidR="00454110" w:rsidRPr="00AB7636">
                <w:rPr>
                  <w:rFonts w:ascii="Arial" w:hAnsi="Arial" w:cs="Arial"/>
                  <w:sz w:val="22"/>
                  <w:szCs w:val="22"/>
                </w:rPr>
                <w:t xml:space="preserve">is entered into </w:t>
              </w:r>
            </w:ins>
            <w:ins w:id="903" w:author="Chris Warburton (NESO)" w:date="2025-05-09T08:15:00Z" w16du:dateUtc="2025-05-09T07:15:00Z">
              <w:r w:rsidR="00454110" w:rsidRPr="00AB7636">
                <w:rPr>
                  <w:rFonts w:ascii="Arial" w:hAnsi="Arial" w:cs="Arial"/>
                  <w:sz w:val="22"/>
                  <w:szCs w:val="22"/>
                </w:rPr>
                <w:t>after</w:t>
              </w:r>
            </w:ins>
            <w:ins w:id="904" w:author="Chris Warburton (NESO)" w:date="2025-05-09T08:14:00Z" w16du:dateUtc="2025-05-09T07:14:00Z">
              <w:r w:rsidR="00454110" w:rsidRPr="00AB7636">
                <w:rPr>
                  <w:rFonts w:ascii="Arial" w:hAnsi="Arial" w:cs="Arial"/>
                  <w:sz w:val="22"/>
                  <w:szCs w:val="22"/>
                </w:rPr>
                <w:t xml:space="preserve"> the </w:t>
              </w:r>
              <w:r w:rsidR="00454110" w:rsidRPr="00AB7636">
                <w:rPr>
                  <w:rFonts w:ascii="Arial" w:hAnsi="Arial" w:cs="Arial"/>
                  <w:b/>
                  <w:bCs/>
                  <w:sz w:val="22"/>
                  <w:szCs w:val="22"/>
                </w:rPr>
                <w:t>PCF Activation Date</w:t>
              </w:r>
            </w:ins>
            <w:ins w:id="905" w:author="Chris Warburton (NESO)" w:date="2025-05-09T08:15:00Z" w16du:dateUtc="2025-05-09T07:15:00Z">
              <w:r w:rsidR="00454110" w:rsidRPr="00AB7636">
                <w:rPr>
                  <w:rFonts w:ascii="Arial" w:hAnsi="Arial" w:cs="Arial"/>
                  <w:b/>
                  <w:bCs/>
                  <w:sz w:val="22"/>
                  <w:szCs w:val="22"/>
                </w:rPr>
                <w:t xml:space="preserve">, </w:t>
              </w:r>
              <w:r w:rsidR="00454110" w:rsidRPr="00AB7636">
                <w:rPr>
                  <w:rFonts w:ascii="Arial" w:hAnsi="Arial" w:cs="Arial"/>
                  <w:sz w:val="22"/>
                  <w:szCs w:val="22"/>
                </w:rPr>
                <w:t xml:space="preserve">the </w:t>
              </w:r>
            </w:ins>
            <w:ins w:id="906" w:author="Chris Warburton (NESO)" w:date="2025-05-09T08:16:00Z" w16du:dateUtc="2025-05-09T07:16:00Z">
              <w:r w:rsidR="00A76005" w:rsidRPr="00AB7636">
                <w:rPr>
                  <w:rFonts w:ascii="Arial" w:hAnsi="Arial" w:cs="Arial"/>
                  <w:sz w:val="22"/>
                  <w:szCs w:val="22"/>
                </w:rPr>
                <w:t>period from the</w:t>
              </w:r>
            </w:ins>
            <w:ins w:id="907" w:author="Chris Warburton (NESO)" w:date="2025-05-09T08:15:00Z" w16du:dateUtc="2025-05-09T07:15:00Z">
              <w:r w:rsidR="00EA5824" w:rsidRPr="00AB7636">
                <w:rPr>
                  <w:rFonts w:ascii="Arial" w:hAnsi="Arial" w:cs="Arial"/>
                  <w:sz w:val="22"/>
                  <w:szCs w:val="22"/>
                </w:rPr>
                <w:t xml:space="preserve"> </w:t>
              </w:r>
              <w:r w:rsidR="00EA5824" w:rsidRPr="00AB7636">
                <w:rPr>
                  <w:rFonts w:ascii="Arial" w:hAnsi="Arial" w:cs="Arial"/>
                  <w:b/>
                  <w:bCs/>
                  <w:sz w:val="22"/>
                  <w:szCs w:val="22"/>
                </w:rPr>
                <w:t xml:space="preserve">Construction Agreement </w:t>
              </w:r>
              <w:r w:rsidR="00EA5824" w:rsidRPr="00AB7636">
                <w:rPr>
                  <w:rFonts w:ascii="Arial" w:hAnsi="Arial" w:cs="Arial"/>
                  <w:sz w:val="22"/>
                  <w:szCs w:val="22"/>
                </w:rPr>
                <w:t>being entered into</w:t>
              </w:r>
            </w:ins>
            <w:ins w:id="908" w:author="Chris Warburton (NESO)" w:date="2025-05-09T08:16:00Z" w16du:dateUtc="2025-05-09T07:16:00Z">
              <w:r w:rsidR="00A76005" w:rsidRPr="00AB7636">
                <w:rPr>
                  <w:rFonts w:ascii="Arial" w:hAnsi="Arial" w:cs="Arial"/>
                  <w:sz w:val="22"/>
                  <w:szCs w:val="22"/>
                </w:rPr>
                <w:t xml:space="preserve"> to the end of the </w:t>
              </w:r>
              <w:r w:rsidR="00A76005" w:rsidRPr="00AB7636">
                <w:rPr>
                  <w:rFonts w:ascii="Arial" w:hAnsi="Arial" w:cs="Arial"/>
                  <w:b/>
                  <w:bCs/>
                  <w:sz w:val="22"/>
                  <w:szCs w:val="22"/>
                </w:rPr>
                <w:t>PCF Period</w:t>
              </w:r>
            </w:ins>
          </w:p>
          <w:p w14:paraId="3D7CFDDB" w14:textId="77777777" w:rsidR="00C027B5" w:rsidRPr="00AB7636" w:rsidRDefault="00C027B5" w:rsidP="000D15CC">
            <w:pPr>
              <w:tabs>
                <w:tab w:val="left" w:pos="720"/>
              </w:tabs>
              <w:spacing w:line="360" w:lineRule="auto"/>
              <w:jc w:val="both"/>
              <w:rPr>
                <w:ins w:id="909" w:author="Chris Warburton (NESO)" w:date="2025-05-12T12:26:00Z" w16du:dateUtc="2025-05-12T11:26:00Z"/>
                <w:rFonts w:ascii="Arial" w:hAnsi="Arial" w:cs="Arial"/>
                <w:b/>
                <w:bCs/>
                <w:sz w:val="22"/>
                <w:szCs w:val="22"/>
              </w:rPr>
            </w:pPr>
          </w:p>
          <w:p w14:paraId="5A1FAF99" w14:textId="2D92FCC3" w:rsidR="00D668FA" w:rsidRPr="00AB7636" w:rsidRDefault="00C027B5" w:rsidP="000D15CC">
            <w:pPr>
              <w:tabs>
                <w:tab w:val="left" w:pos="720"/>
              </w:tabs>
              <w:spacing w:line="360" w:lineRule="auto"/>
              <w:jc w:val="both"/>
              <w:rPr>
                <w:ins w:id="910" w:author="Chris Warburton (NESO)" w:date="2025-05-08T14:51:00Z" w16du:dateUtc="2025-05-08T13:51:00Z"/>
                <w:rFonts w:ascii="Arial" w:hAnsi="Arial" w:cs="Arial"/>
                <w:sz w:val="22"/>
                <w:szCs w:val="22"/>
              </w:rPr>
            </w:pPr>
            <w:ins w:id="911" w:author="Chris Warburton (NESO)" w:date="2025-05-12T12:26:00Z" w16du:dateUtc="2025-05-12T11:26:00Z">
              <w:r w:rsidRPr="00AB7636">
                <w:rPr>
                  <w:rFonts w:ascii="Arial" w:hAnsi="Arial" w:cs="Arial"/>
                  <w:sz w:val="22"/>
                  <w:szCs w:val="22"/>
                </w:rPr>
                <w:t xml:space="preserve">(in either case being the first </w:t>
              </w:r>
              <w:r w:rsidRPr="00AB7636">
                <w:rPr>
                  <w:rFonts w:ascii="Arial" w:hAnsi="Arial" w:cs="Arial"/>
                  <w:b/>
                  <w:bCs/>
                  <w:sz w:val="22"/>
                  <w:szCs w:val="22"/>
                </w:rPr>
                <w:t>PCF Period</w:t>
              </w:r>
              <w:r w:rsidRPr="00AB7636">
                <w:rPr>
                  <w:rFonts w:ascii="Arial" w:hAnsi="Arial" w:cs="Arial"/>
                  <w:sz w:val="22"/>
                  <w:szCs w:val="22"/>
                </w:rPr>
                <w:t>)</w:t>
              </w:r>
            </w:ins>
          </w:p>
        </w:tc>
        <w:tc>
          <w:tcPr>
            <w:tcW w:w="3894" w:type="dxa"/>
            <w:tcPrChange w:id="912" w:author="Chris Warburton (NESO)" w:date="2025-05-08T14:53:00Z" w16du:dateUtc="2025-05-08T13:53:00Z">
              <w:tcPr>
                <w:tcW w:w="4227" w:type="dxa"/>
              </w:tcPr>
            </w:tcPrChange>
          </w:tcPr>
          <w:p w14:paraId="0CA0698F" w14:textId="2030AD1D" w:rsidR="00D668FA" w:rsidRPr="00AB7636" w:rsidRDefault="000B0363" w:rsidP="000D15CC">
            <w:pPr>
              <w:tabs>
                <w:tab w:val="left" w:pos="720"/>
              </w:tabs>
              <w:spacing w:line="360" w:lineRule="auto"/>
              <w:jc w:val="both"/>
              <w:rPr>
                <w:ins w:id="913" w:author="Chris Warburton (NESO)" w:date="2025-05-08T14:51:00Z" w16du:dateUtc="2025-05-08T13:51:00Z"/>
                <w:rFonts w:ascii="Arial" w:hAnsi="Arial" w:cs="Arial"/>
                <w:sz w:val="22"/>
                <w:szCs w:val="22"/>
              </w:rPr>
            </w:pPr>
            <w:ins w:id="914" w:author="Chris Warburton (NESO)" w:date="2025-05-08T14:52:00Z" w16du:dateUtc="2025-05-08T13:52:00Z">
              <w:r w:rsidRPr="00AB7636">
                <w:rPr>
                  <w:rFonts w:ascii="Arial" w:hAnsi="Arial" w:cs="Arial"/>
                  <w:sz w:val="22"/>
                  <w:szCs w:val="22"/>
                </w:rPr>
                <w:lastRenderedPageBreak/>
                <w:t>£2,500</w:t>
              </w:r>
            </w:ins>
            <w:ins w:id="915" w:author="Chris Warburton (NESO)" w:date="2025-05-23T05:41:00Z" w16du:dateUtc="2025-05-23T04:41:00Z">
              <w:r w:rsidR="00705865" w:rsidRPr="00AB7636">
                <w:rPr>
                  <w:rFonts w:ascii="Arial" w:hAnsi="Arial" w:cs="Arial"/>
                  <w:sz w:val="22"/>
                  <w:szCs w:val="22"/>
                </w:rPr>
                <w:t>/MW</w:t>
              </w:r>
            </w:ins>
            <w:ins w:id="916" w:author="Chris Warburton (NESO)" w:date="2025-05-08T14:52:00Z" w16du:dateUtc="2025-05-08T13:52: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17" w:author="Chris Warburton (NESO)" w:date="2025-05-28T17:03:00Z" w16du:dateUtc="2025-05-28T16:03:00Z">
              <w:r w:rsidR="001C2D19" w:rsidRPr="00AB7636">
                <w:rPr>
                  <w:rFonts w:ascii="Arial" w:hAnsi="Arial" w:cs="Arial"/>
                  <w:b/>
                  <w:bCs/>
                  <w:sz w:val="22"/>
                  <w:szCs w:val="22"/>
                </w:rPr>
                <w:t xml:space="preserve"> </w:t>
              </w:r>
              <w:r w:rsidR="001C2D19" w:rsidRPr="00AB7636">
                <w:rPr>
                  <w:rFonts w:ascii="Arial" w:hAnsi="Arial" w:cs="Arial"/>
                  <w:sz w:val="22"/>
                  <w:szCs w:val="22"/>
                </w:rPr>
                <w:t>(in MW</w:t>
              </w:r>
            </w:ins>
            <w:ins w:id="918" w:author="Chris Warburton (NESO)" w:date="2025-05-28T17:04:00Z" w16du:dateUtc="2025-05-28T16:04:00Z">
              <w:r w:rsidR="001C2D19" w:rsidRPr="00AB7636">
                <w:rPr>
                  <w:rFonts w:ascii="Arial" w:hAnsi="Arial" w:cs="Arial"/>
                  <w:sz w:val="22"/>
                  <w:szCs w:val="22"/>
                </w:rPr>
                <w:t>)</w:t>
              </w:r>
            </w:ins>
          </w:p>
        </w:tc>
      </w:tr>
      <w:tr w:rsidR="00D668FA" w:rsidRPr="00AB7636" w14:paraId="520990DF" w14:textId="77777777" w:rsidTr="00721456">
        <w:trPr>
          <w:ins w:id="919" w:author="Chris Warburton (NESO)" w:date="2025-05-08T14:51:00Z"/>
        </w:trPr>
        <w:tc>
          <w:tcPr>
            <w:tcW w:w="3840" w:type="dxa"/>
            <w:tcPrChange w:id="920" w:author="Chris Warburton (NESO)" w:date="2025-05-08T14:53:00Z" w16du:dateUtc="2025-05-08T13:53:00Z">
              <w:tcPr>
                <w:tcW w:w="4227" w:type="dxa"/>
              </w:tcPr>
            </w:tcPrChange>
          </w:tcPr>
          <w:p w14:paraId="38A0D596" w14:textId="09182B49" w:rsidR="00D668FA" w:rsidRPr="00AB7636" w:rsidRDefault="000B0363" w:rsidP="000D15CC">
            <w:pPr>
              <w:tabs>
                <w:tab w:val="left" w:pos="720"/>
              </w:tabs>
              <w:spacing w:line="360" w:lineRule="auto"/>
              <w:jc w:val="both"/>
              <w:rPr>
                <w:ins w:id="921" w:author="Chris Warburton (NESO)" w:date="2025-05-08T14:51:00Z" w16du:dateUtc="2025-05-08T13:51:00Z"/>
                <w:rFonts w:ascii="Arial" w:hAnsi="Arial" w:cs="Arial"/>
                <w:sz w:val="22"/>
                <w:szCs w:val="22"/>
              </w:rPr>
            </w:pPr>
            <w:ins w:id="922" w:author="Chris Warburton (NESO)" w:date="2025-05-08T14:52:00Z" w16du:dateUtc="2025-05-08T13:52:00Z">
              <w:r w:rsidRPr="00AB7636">
                <w:rPr>
                  <w:rFonts w:ascii="Arial" w:hAnsi="Arial" w:cs="Arial"/>
                  <w:sz w:val="22"/>
                  <w:szCs w:val="22"/>
                </w:rPr>
                <w:t xml:space="preserve">Second </w:t>
              </w:r>
              <w:r w:rsidRPr="00AB7636">
                <w:rPr>
                  <w:rFonts w:ascii="Arial" w:hAnsi="Arial" w:cs="Arial"/>
                  <w:b/>
                  <w:bCs/>
                  <w:sz w:val="22"/>
                  <w:szCs w:val="22"/>
                </w:rPr>
                <w:t>PCF Period</w:t>
              </w:r>
            </w:ins>
          </w:p>
        </w:tc>
        <w:tc>
          <w:tcPr>
            <w:tcW w:w="3894" w:type="dxa"/>
            <w:tcPrChange w:id="923" w:author="Chris Warburton (NESO)" w:date="2025-05-08T14:53:00Z" w16du:dateUtc="2025-05-08T13:53:00Z">
              <w:tcPr>
                <w:tcW w:w="4227" w:type="dxa"/>
              </w:tcPr>
            </w:tcPrChange>
          </w:tcPr>
          <w:p w14:paraId="0D2EA8AC" w14:textId="5B1FDE93" w:rsidR="00D668FA" w:rsidRPr="00AB7636" w:rsidRDefault="00E26EE9" w:rsidP="000D15CC">
            <w:pPr>
              <w:tabs>
                <w:tab w:val="left" w:pos="720"/>
              </w:tabs>
              <w:spacing w:line="360" w:lineRule="auto"/>
              <w:jc w:val="both"/>
              <w:rPr>
                <w:ins w:id="924" w:author="Chris Warburton (NESO)" w:date="2025-05-08T14:51:00Z" w16du:dateUtc="2025-05-08T13:51:00Z"/>
                <w:rFonts w:ascii="Arial" w:hAnsi="Arial" w:cs="Arial"/>
                <w:sz w:val="22"/>
                <w:szCs w:val="22"/>
              </w:rPr>
            </w:pPr>
            <w:ins w:id="925" w:author="Chris Warburton (NESO)" w:date="2025-05-08T14:53:00Z" w16du:dateUtc="2025-05-08T13:53:00Z">
              <w:r w:rsidRPr="00AB7636">
                <w:rPr>
                  <w:rFonts w:ascii="Arial" w:hAnsi="Arial" w:cs="Arial"/>
                  <w:sz w:val="22"/>
                  <w:szCs w:val="22"/>
                </w:rPr>
                <w:t>£5,000</w:t>
              </w:r>
            </w:ins>
            <w:ins w:id="926" w:author="Chris Warburton (NESO)" w:date="2025-05-23T05:41:00Z" w16du:dateUtc="2025-05-23T04:41:00Z">
              <w:r w:rsidR="00705865" w:rsidRPr="00AB7636">
                <w:rPr>
                  <w:rFonts w:ascii="Arial" w:hAnsi="Arial" w:cs="Arial"/>
                  <w:sz w:val="22"/>
                  <w:szCs w:val="22"/>
                </w:rPr>
                <w:t>/MW</w:t>
              </w:r>
            </w:ins>
            <w:ins w:id="927"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28"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29" w:author="Chris Warburton (NESO)" w:date="2025-06-03T06:07:00Z" w16du:dateUtc="2025-06-03T05:07:00Z">
                    <w:rPr>
                      <w:rFonts w:ascii="Arial" w:hAnsi="Arial" w:cs="Arial"/>
                      <w:sz w:val="22"/>
                      <w:szCs w:val="22"/>
                      <w:highlight w:val="yellow"/>
                    </w:rPr>
                  </w:rPrChange>
                </w:rPr>
                <w:t>(in MW)</w:t>
              </w:r>
            </w:ins>
          </w:p>
        </w:tc>
      </w:tr>
      <w:tr w:rsidR="00D668FA" w:rsidRPr="00AB7636" w14:paraId="13F94DC2" w14:textId="77777777" w:rsidTr="00721456">
        <w:trPr>
          <w:ins w:id="930" w:author="Chris Warburton (NESO)" w:date="2025-05-08T14:51:00Z"/>
        </w:trPr>
        <w:tc>
          <w:tcPr>
            <w:tcW w:w="3840" w:type="dxa"/>
            <w:tcPrChange w:id="931" w:author="Chris Warburton (NESO)" w:date="2025-05-08T14:53:00Z" w16du:dateUtc="2025-05-08T13:53:00Z">
              <w:tcPr>
                <w:tcW w:w="4227" w:type="dxa"/>
              </w:tcPr>
            </w:tcPrChange>
          </w:tcPr>
          <w:p w14:paraId="5407924D" w14:textId="222BC592" w:rsidR="00D668FA" w:rsidRPr="00AB7636" w:rsidRDefault="00E26EE9" w:rsidP="000D15CC">
            <w:pPr>
              <w:tabs>
                <w:tab w:val="left" w:pos="720"/>
              </w:tabs>
              <w:spacing w:line="360" w:lineRule="auto"/>
              <w:jc w:val="both"/>
              <w:rPr>
                <w:ins w:id="932" w:author="Chris Warburton (NESO)" w:date="2025-05-08T14:51:00Z" w16du:dateUtc="2025-05-08T13:51:00Z"/>
                <w:rFonts w:ascii="Arial" w:hAnsi="Arial" w:cs="Arial"/>
                <w:sz w:val="22"/>
                <w:szCs w:val="22"/>
              </w:rPr>
            </w:pPr>
            <w:ins w:id="933" w:author="Chris Warburton (NESO)" w:date="2025-05-08T14:53:00Z" w16du:dateUtc="2025-05-08T13:53:00Z">
              <w:r w:rsidRPr="00AB7636">
                <w:rPr>
                  <w:rFonts w:ascii="Arial" w:hAnsi="Arial" w:cs="Arial"/>
                  <w:sz w:val="22"/>
                  <w:szCs w:val="22"/>
                </w:rPr>
                <w:t xml:space="preserve">Third </w:t>
              </w:r>
              <w:r w:rsidRPr="00AB7636">
                <w:rPr>
                  <w:rFonts w:ascii="Arial" w:hAnsi="Arial" w:cs="Arial"/>
                  <w:b/>
                  <w:bCs/>
                  <w:sz w:val="22"/>
                  <w:szCs w:val="22"/>
                </w:rPr>
                <w:t>PCF Period</w:t>
              </w:r>
            </w:ins>
          </w:p>
        </w:tc>
        <w:tc>
          <w:tcPr>
            <w:tcW w:w="3894" w:type="dxa"/>
            <w:tcPrChange w:id="934" w:author="Chris Warburton (NESO)" w:date="2025-05-08T14:53:00Z" w16du:dateUtc="2025-05-08T13:53:00Z">
              <w:tcPr>
                <w:tcW w:w="4227" w:type="dxa"/>
              </w:tcPr>
            </w:tcPrChange>
          </w:tcPr>
          <w:p w14:paraId="41848544" w14:textId="7883A721" w:rsidR="00D668FA" w:rsidRPr="00AB7636" w:rsidRDefault="00721456" w:rsidP="000D15CC">
            <w:pPr>
              <w:tabs>
                <w:tab w:val="left" w:pos="720"/>
              </w:tabs>
              <w:spacing w:line="360" w:lineRule="auto"/>
              <w:jc w:val="both"/>
              <w:rPr>
                <w:ins w:id="935" w:author="Chris Warburton (NESO)" w:date="2025-05-08T14:51:00Z" w16du:dateUtc="2025-05-08T13:51:00Z"/>
                <w:rFonts w:ascii="Arial" w:hAnsi="Arial" w:cs="Arial"/>
                <w:sz w:val="22"/>
                <w:szCs w:val="22"/>
              </w:rPr>
            </w:pPr>
            <w:ins w:id="936" w:author="Chris Warburton (NESO)" w:date="2025-05-08T14:53:00Z" w16du:dateUtc="2025-05-08T13:53:00Z">
              <w:r w:rsidRPr="00AB7636">
                <w:rPr>
                  <w:rFonts w:ascii="Arial" w:hAnsi="Arial" w:cs="Arial"/>
                  <w:sz w:val="22"/>
                  <w:szCs w:val="22"/>
                </w:rPr>
                <w:t>£7,500</w:t>
              </w:r>
            </w:ins>
            <w:ins w:id="937" w:author="Chris Warburton (NESO)" w:date="2025-05-23T05:41:00Z" w16du:dateUtc="2025-05-23T04:41:00Z">
              <w:r w:rsidR="00705865" w:rsidRPr="00AB7636">
                <w:rPr>
                  <w:rFonts w:ascii="Arial" w:hAnsi="Arial" w:cs="Arial"/>
                  <w:sz w:val="22"/>
                  <w:szCs w:val="22"/>
                </w:rPr>
                <w:t>/MW</w:t>
              </w:r>
            </w:ins>
            <w:ins w:id="938"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39"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40" w:author="Chris Warburton (NESO)" w:date="2025-06-03T06:07:00Z" w16du:dateUtc="2025-06-03T05:07:00Z">
                    <w:rPr>
                      <w:rFonts w:ascii="Arial" w:hAnsi="Arial" w:cs="Arial"/>
                      <w:sz w:val="22"/>
                      <w:szCs w:val="22"/>
                      <w:highlight w:val="yellow"/>
                    </w:rPr>
                  </w:rPrChange>
                </w:rPr>
                <w:t>(in MW)</w:t>
              </w:r>
            </w:ins>
          </w:p>
        </w:tc>
      </w:tr>
      <w:tr w:rsidR="00D668FA" w:rsidRPr="00AB7636" w14:paraId="2247F802" w14:textId="77777777" w:rsidTr="00721456">
        <w:trPr>
          <w:ins w:id="941" w:author="Chris Warburton (NESO)" w:date="2025-05-08T14:51:00Z"/>
        </w:trPr>
        <w:tc>
          <w:tcPr>
            <w:tcW w:w="3840" w:type="dxa"/>
            <w:tcPrChange w:id="942" w:author="Chris Warburton (NESO)" w:date="2025-05-08T14:53:00Z" w16du:dateUtc="2025-05-08T13:53:00Z">
              <w:tcPr>
                <w:tcW w:w="4227" w:type="dxa"/>
              </w:tcPr>
            </w:tcPrChange>
          </w:tcPr>
          <w:p w14:paraId="5E28CCF6" w14:textId="15F87F22" w:rsidR="00D668FA" w:rsidRPr="00AB7636" w:rsidRDefault="00721456" w:rsidP="000D15CC">
            <w:pPr>
              <w:tabs>
                <w:tab w:val="left" w:pos="720"/>
              </w:tabs>
              <w:spacing w:line="360" w:lineRule="auto"/>
              <w:jc w:val="both"/>
              <w:rPr>
                <w:ins w:id="943" w:author="Chris Warburton (NESO)" w:date="2025-05-08T14:51:00Z" w16du:dateUtc="2025-05-08T13:51:00Z"/>
                <w:rFonts w:ascii="Arial" w:hAnsi="Arial" w:cs="Arial"/>
                <w:sz w:val="22"/>
                <w:szCs w:val="22"/>
              </w:rPr>
            </w:pPr>
            <w:ins w:id="944" w:author="Chris Warburton (NESO)" w:date="2025-05-08T14:53:00Z" w16du:dateUtc="2025-05-08T13:53:00Z">
              <w:r w:rsidRPr="00AB7636">
                <w:rPr>
                  <w:rFonts w:ascii="Arial" w:hAnsi="Arial" w:cs="Arial"/>
                  <w:sz w:val="22"/>
                  <w:szCs w:val="22"/>
                </w:rPr>
                <w:t xml:space="preserve">Fourth </w:t>
              </w:r>
              <w:r w:rsidRPr="00AB7636">
                <w:rPr>
                  <w:rFonts w:ascii="Arial" w:hAnsi="Arial" w:cs="Arial"/>
                  <w:b/>
                  <w:bCs/>
                  <w:sz w:val="22"/>
                  <w:szCs w:val="22"/>
                </w:rPr>
                <w:t xml:space="preserve">PCF Period </w:t>
              </w:r>
              <w:r w:rsidRPr="00AB7636">
                <w:rPr>
                  <w:rFonts w:ascii="Arial" w:hAnsi="Arial" w:cs="Arial"/>
                  <w:sz w:val="22"/>
                  <w:szCs w:val="22"/>
                </w:rPr>
                <w:t xml:space="preserve">and any subsequent </w:t>
              </w:r>
              <w:r w:rsidRPr="00AB7636">
                <w:rPr>
                  <w:rFonts w:ascii="Arial" w:hAnsi="Arial" w:cs="Arial"/>
                  <w:b/>
                  <w:bCs/>
                  <w:sz w:val="22"/>
                  <w:szCs w:val="22"/>
                </w:rPr>
                <w:t>PCF Periods</w:t>
              </w:r>
            </w:ins>
          </w:p>
        </w:tc>
        <w:tc>
          <w:tcPr>
            <w:tcW w:w="3894" w:type="dxa"/>
            <w:tcPrChange w:id="945" w:author="Chris Warburton (NESO)" w:date="2025-05-08T14:53:00Z" w16du:dateUtc="2025-05-08T13:53:00Z">
              <w:tcPr>
                <w:tcW w:w="4227" w:type="dxa"/>
              </w:tcPr>
            </w:tcPrChange>
          </w:tcPr>
          <w:p w14:paraId="5E4BF021" w14:textId="5CAA3E9E" w:rsidR="00D668FA" w:rsidRPr="00AB7636" w:rsidRDefault="00721456" w:rsidP="000D15CC">
            <w:pPr>
              <w:tabs>
                <w:tab w:val="left" w:pos="720"/>
              </w:tabs>
              <w:spacing w:line="360" w:lineRule="auto"/>
              <w:jc w:val="both"/>
              <w:rPr>
                <w:ins w:id="946" w:author="Chris Warburton (NESO)" w:date="2025-05-08T14:51:00Z" w16du:dateUtc="2025-05-08T13:51:00Z"/>
                <w:rFonts w:ascii="Arial" w:hAnsi="Arial" w:cs="Arial"/>
                <w:sz w:val="22"/>
                <w:szCs w:val="22"/>
              </w:rPr>
            </w:pPr>
            <w:ins w:id="947" w:author="Chris Warburton (NESO)" w:date="2025-05-08T14:53:00Z" w16du:dateUtc="2025-05-08T13:53:00Z">
              <w:r w:rsidRPr="00AB7636">
                <w:rPr>
                  <w:rFonts w:ascii="Arial" w:hAnsi="Arial" w:cs="Arial"/>
                  <w:sz w:val="22"/>
                  <w:szCs w:val="22"/>
                </w:rPr>
                <w:t>£10,000</w:t>
              </w:r>
            </w:ins>
            <w:ins w:id="948" w:author="Chris Warburton (NESO)" w:date="2025-05-23T05:41:00Z" w16du:dateUtc="2025-05-23T04:41:00Z">
              <w:r w:rsidR="00705865" w:rsidRPr="00AB7636">
                <w:rPr>
                  <w:rFonts w:ascii="Arial" w:hAnsi="Arial" w:cs="Arial"/>
                  <w:sz w:val="22"/>
                  <w:szCs w:val="22"/>
                </w:rPr>
                <w:t>/MW</w:t>
              </w:r>
            </w:ins>
            <w:ins w:id="949"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950"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951" w:author="Chris Warburton (NESO)" w:date="2025-06-03T06:07:00Z" w16du:dateUtc="2025-06-03T05:07:00Z">
                    <w:rPr>
                      <w:rFonts w:ascii="Arial" w:hAnsi="Arial" w:cs="Arial"/>
                      <w:sz w:val="22"/>
                      <w:szCs w:val="22"/>
                      <w:highlight w:val="yellow"/>
                    </w:rPr>
                  </w:rPrChange>
                </w:rPr>
                <w:t>(in MW)</w:t>
              </w:r>
            </w:ins>
          </w:p>
        </w:tc>
      </w:tr>
    </w:tbl>
    <w:p w14:paraId="643E3AE8" w14:textId="09BE3F54" w:rsidR="00D668FA" w:rsidRPr="00AB7636" w:rsidRDefault="00D668FA" w:rsidP="000D15CC">
      <w:pPr>
        <w:tabs>
          <w:tab w:val="left" w:pos="720"/>
        </w:tabs>
        <w:spacing w:line="360" w:lineRule="auto"/>
        <w:ind w:left="720" w:hanging="720"/>
        <w:jc w:val="both"/>
        <w:rPr>
          <w:ins w:id="952"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953" w:author="Chris Warburton (NESO)" w:date="2025-05-08T14:57:00Z" w16du:dateUtc="2025-05-08T13:57:00Z"/>
          <w:rFonts w:ascii="Arial" w:hAnsi="Arial" w:cs="Arial"/>
          <w:sz w:val="22"/>
          <w:szCs w:val="22"/>
        </w:rPr>
        <w:pPrChange w:id="954" w:author="Chris Warburton (NESO)" w:date="2025-05-09T08:01:00Z" w16du:dateUtc="2025-05-09T07:01:00Z">
          <w:pPr>
            <w:tabs>
              <w:tab w:val="left" w:pos="720"/>
            </w:tabs>
            <w:spacing w:line="360" w:lineRule="auto"/>
            <w:ind w:left="698" w:hanging="698"/>
            <w:jc w:val="both"/>
          </w:pPr>
        </w:pPrChange>
      </w:pPr>
      <w:ins w:id="955" w:author="Chris Warburton (NESO)" w:date="2025-05-28T10:54:00Z" w16du:dateUtc="2025-05-28T09:54:00Z">
        <w:r w:rsidRPr="00AB7636">
          <w:rPr>
            <w:rFonts w:ascii="Arial" w:hAnsi="Arial" w:cs="Arial"/>
            <w:b/>
            <w:bCs/>
            <w:sz w:val="22"/>
            <w:szCs w:val="22"/>
            <w:rPrChange w:id="956" w:author="Chris Warburton (NESO)" w:date="2025-06-03T06:07:00Z" w16du:dateUtc="2025-06-03T05:07:00Z">
              <w:rPr>
                <w:rFonts w:ascii="Arial" w:hAnsi="Arial" w:cs="Arial"/>
                <w:sz w:val="22"/>
                <w:szCs w:val="22"/>
              </w:rPr>
            </w:rPrChange>
          </w:rPr>
          <w:t>4.</w:t>
        </w:r>
      </w:ins>
      <w:ins w:id="957" w:author="Chris Warburton (NESO)" w:date="2025-05-28T11:12:00Z" w16du:dateUtc="2025-05-28T10:12:00Z">
        <w:r w:rsidR="00973262" w:rsidRPr="00AB7636">
          <w:rPr>
            <w:rFonts w:ascii="Arial" w:hAnsi="Arial" w:cs="Arial"/>
            <w:b/>
            <w:bCs/>
            <w:sz w:val="22"/>
            <w:szCs w:val="22"/>
            <w:rPrChange w:id="958" w:author="Chris Warburton (NESO)" w:date="2025-06-03T06:07:00Z" w16du:dateUtc="2025-06-03T05:07:00Z">
              <w:rPr>
                <w:rFonts w:ascii="Arial" w:hAnsi="Arial" w:cs="Arial"/>
                <w:sz w:val="22"/>
                <w:szCs w:val="22"/>
              </w:rPr>
            </w:rPrChange>
          </w:rPr>
          <w:t>4</w:t>
        </w:r>
      </w:ins>
      <w:ins w:id="959" w:author="Chris Warburton (NESO)" w:date="2025-05-28T10:54:00Z" w16du:dateUtc="2025-05-28T09:54:00Z">
        <w:r w:rsidRPr="00AB7636">
          <w:rPr>
            <w:rFonts w:ascii="Arial" w:hAnsi="Arial" w:cs="Arial"/>
            <w:sz w:val="22"/>
            <w:szCs w:val="22"/>
          </w:rPr>
          <w:tab/>
        </w:r>
      </w:ins>
      <w:ins w:id="960" w:author="Chris Warburton (NESO)" w:date="2025-05-08T14:56:00Z" w16du:dateUtc="2025-05-08T13:56:00Z">
        <w:r w:rsidR="001F4486" w:rsidRPr="00AB7636">
          <w:rPr>
            <w:rFonts w:ascii="Arial" w:hAnsi="Arial" w:cs="Arial"/>
            <w:sz w:val="22"/>
            <w:szCs w:val="22"/>
          </w:rPr>
          <w:t xml:space="preserve">Notwithstanding Paragraph 4.3 </w:t>
        </w:r>
      </w:ins>
      <w:ins w:id="961" w:author="Chris Warburton (NESO)" w:date="2025-05-08T14:57:00Z" w16du:dateUtc="2025-05-08T13:57:00Z">
        <w:r w:rsidR="001F4486" w:rsidRPr="00AB7636">
          <w:rPr>
            <w:rFonts w:ascii="Arial" w:hAnsi="Arial" w:cs="Arial"/>
            <w:sz w:val="22"/>
            <w:szCs w:val="22"/>
          </w:rPr>
          <w:t>above</w:t>
        </w:r>
      </w:ins>
      <w:ins w:id="962" w:author="Chris Warburton (NESO)" w:date="2025-05-28T11:03:00Z" w16du:dateUtc="2025-05-28T10:03:00Z">
        <w:r w:rsidR="00053A5D" w:rsidRPr="00AB7636">
          <w:rPr>
            <w:rFonts w:ascii="Arial" w:hAnsi="Arial" w:cs="Arial"/>
            <w:sz w:val="22"/>
            <w:szCs w:val="22"/>
          </w:rPr>
          <w:t xml:space="preserve"> and subject to par</w:t>
        </w:r>
      </w:ins>
      <w:ins w:id="963"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964"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965" w:author="Chris Warburton (NESO)" w:date="2025-05-22T16:41:00Z" w16du:dateUtc="2025-05-22T15:41:00Z">
        <w:r w:rsidR="009C4D6E" w:rsidRPr="00AB7636">
          <w:rPr>
            <w:rFonts w:ascii="Arial" w:hAnsi="Arial" w:cs="Arial"/>
            <w:b/>
            <w:bCs/>
            <w:sz w:val="22"/>
            <w:szCs w:val="22"/>
          </w:rPr>
          <w:t>F</w:t>
        </w:r>
      </w:ins>
      <w:ins w:id="966"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967" w:author="Chris Warburton (NESO)" w:date="2025-05-08T14:57:00Z" w16du:dateUtc="2025-05-08T13:57:00Z"/>
          <w:rFonts w:ascii="Arial" w:hAnsi="Arial" w:cs="Arial"/>
          <w:sz w:val="22"/>
          <w:szCs w:val="22"/>
        </w:rPr>
      </w:pPr>
    </w:p>
    <w:p w14:paraId="234D66CA" w14:textId="7CB34AA3" w:rsidR="00EC4E31" w:rsidRPr="00AB7636" w:rsidRDefault="001F4486" w:rsidP="00F209C3">
      <w:pPr>
        <w:tabs>
          <w:tab w:val="left" w:pos="1418"/>
        </w:tabs>
        <w:spacing w:line="360" w:lineRule="auto"/>
        <w:ind w:left="1418" w:hanging="720"/>
        <w:jc w:val="both"/>
        <w:rPr>
          <w:ins w:id="968" w:author="Chris Warburton (NESO)" w:date="2025-05-08T15:01:00Z" w16du:dateUtc="2025-05-08T14:01:00Z"/>
          <w:rFonts w:ascii="Arial" w:hAnsi="Arial" w:cs="Arial"/>
          <w:sz w:val="22"/>
          <w:szCs w:val="22"/>
        </w:rPr>
      </w:pPr>
      <w:ins w:id="969" w:author="Chris Warburton (NESO)" w:date="2025-05-08T14:57:00Z" w16du:dateUtc="2025-05-08T13:57:00Z">
        <w:r w:rsidRPr="00AB7636">
          <w:rPr>
            <w:rFonts w:ascii="Arial" w:hAnsi="Arial" w:cs="Arial"/>
            <w:b/>
            <w:bCs/>
            <w:sz w:val="22"/>
            <w:szCs w:val="22"/>
            <w:rPrChange w:id="970" w:author="Chris Warburton (NESO)" w:date="2025-06-03T06:07:00Z" w16du:dateUtc="2025-06-03T05:07:00Z">
              <w:rPr>
                <w:rFonts w:ascii="Arial" w:hAnsi="Arial" w:cs="Arial"/>
                <w:sz w:val="22"/>
                <w:szCs w:val="22"/>
              </w:rPr>
            </w:rPrChange>
          </w:rPr>
          <w:t>4.</w:t>
        </w:r>
      </w:ins>
      <w:ins w:id="971" w:author="Chris Warburton (NESO)" w:date="2025-05-09T08:01:00Z" w16du:dateUtc="2025-05-09T07:01:00Z">
        <w:r w:rsidR="008F1509" w:rsidRPr="00AB7636">
          <w:rPr>
            <w:rFonts w:ascii="Arial" w:hAnsi="Arial" w:cs="Arial"/>
            <w:b/>
            <w:bCs/>
            <w:sz w:val="22"/>
            <w:szCs w:val="22"/>
            <w:rPrChange w:id="972" w:author="Chris Warburton (NESO)" w:date="2025-06-03T06:07:00Z" w16du:dateUtc="2025-06-03T05:07:00Z">
              <w:rPr>
                <w:rFonts w:ascii="Arial" w:hAnsi="Arial" w:cs="Arial"/>
                <w:sz w:val="22"/>
                <w:szCs w:val="22"/>
              </w:rPr>
            </w:rPrChange>
          </w:rPr>
          <w:t>4</w:t>
        </w:r>
      </w:ins>
      <w:ins w:id="973" w:author="Chris Warburton (NESO)" w:date="2025-05-08T14:57:00Z" w16du:dateUtc="2025-05-08T13:57:00Z">
        <w:r w:rsidRPr="00AB7636">
          <w:rPr>
            <w:rFonts w:ascii="Arial" w:hAnsi="Arial" w:cs="Arial"/>
            <w:b/>
            <w:bCs/>
            <w:sz w:val="22"/>
            <w:szCs w:val="22"/>
            <w:rPrChange w:id="974"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975" w:author="Chris Warburton (NESO)" w:date="2025-05-12T12:29:00Z" w16du:dateUtc="2025-05-12T11:29:00Z">
        <w:r w:rsidR="00D323DF" w:rsidRPr="00AB7636">
          <w:rPr>
            <w:rFonts w:ascii="Arial" w:hAnsi="Arial" w:cs="Arial"/>
            <w:sz w:val="22"/>
            <w:szCs w:val="22"/>
          </w:rPr>
          <w:t>where</w:t>
        </w:r>
      </w:ins>
      <w:ins w:id="976" w:author="Chris Warburton (NESO)" w:date="2025-05-22T20:56:00Z" w16du:dateUtc="2025-05-22T19:56:00Z">
        <w:r w:rsidR="00E15597" w:rsidRPr="00AB7636">
          <w:rPr>
            <w:rFonts w:ascii="Arial" w:hAnsi="Arial" w:cs="Arial"/>
            <w:sz w:val="22"/>
            <w:szCs w:val="22"/>
          </w:rPr>
          <w:t xml:space="preserve"> the </w:t>
        </w:r>
        <w:r w:rsidR="00E15597" w:rsidRPr="00AB7636">
          <w:rPr>
            <w:rFonts w:ascii="Arial" w:hAnsi="Arial" w:cs="Arial"/>
            <w:b/>
            <w:bCs/>
            <w:sz w:val="22"/>
            <w:szCs w:val="22"/>
          </w:rPr>
          <w:t>Construction Agreement</w:t>
        </w:r>
        <w:r w:rsidR="00E15597" w:rsidRPr="00AB7636">
          <w:rPr>
            <w:rFonts w:ascii="Arial" w:hAnsi="Arial" w:cs="Arial"/>
            <w:sz w:val="22"/>
            <w:szCs w:val="22"/>
          </w:rPr>
          <w:t xml:space="preserve"> was entered into</w:t>
        </w:r>
      </w:ins>
      <w:ins w:id="977" w:author="Chris Warburton (NESO)" w:date="2025-05-12T12:29:00Z" w16du:dateUtc="2025-05-12T11:29:00Z">
        <w:r w:rsidR="00D323DF" w:rsidRPr="00AB7636">
          <w:rPr>
            <w:rFonts w:ascii="Arial" w:hAnsi="Arial" w:cs="Arial"/>
            <w:sz w:val="22"/>
            <w:szCs w:val="22"/>
          </w:rPr>
          <w:t xml:space="preserve"> </w:t>
        </w:r>
      </w:ins>
      <w:ins w:id="978" w:author="Chris Warburton (NESO)" w:date="2025-05-08T14:58:00Z" w16du:dateUtc="2025-05-08T13:58:00Z">
        <w:r w:rsidR="00357151" w:rsidRPr="00AB7636">
          <w:rPr>
            <w:rFonts w:ascii="Arial" w:hAnsi="Arial" w:cs="Arial"/>
            <w:sz w:val="22"/>
            <w:szCs w:val="22"/>
          </w:rPr>
          <w:t>on</w:t>
        </w:r>
      </w:ins>
      <w:ins w:id="979" w:author="Chris Warburton (NESO)" w:date="2025-05-22T21:02:00Z" w16du:dateUtc="2025-05-22T20:02:00Z">
        <w:r w:rsidR="00A82B2B" w:rsidRPr="00AB7636">
          <w:rPr>
            <w:rFonts w:ascii="Arial" w:hAnsi="Arial" w:cs="Arial"/>
            <w:sz w:val="22"/>
            <w:szCs w:val="22"/>
          </w:rPr>
          <w:t xml:space="preserve"> or before</w:t>
        </w:r>
      </w:ins>
      <w:ins w:id="980" w:author="Chris Warburton (NESO)" w:date="2025-05-08T14:58:00Z" w16du:dateUtc="2025-05-08T13:58:00Z">
        <w:r w:rsidR="00357151" w:rsidRPr="00AB7636">
          <w:rPr>
            <w:rFonts w:ascii="Arial" w:hAnsi="Arial" w:cs="Arial"/>
            <w:sz w:val="22"/>
            <w:szCs w:val="22"/>
          </w:rPr>
          <w:t xml:space="preserve"> the </w:t>
        </w:r>
        <w:r w:rsidR="00357151" w:rsidRPr="00AB7636">
          <w:rPr>
            <w:rFonts w:ascii="Arial" w:hAnsi="Arial" w:cs="Arial"/>
            <w:b/>
            <w:bCs/>
            <w:sz w:val="22"/>
            <w:szCs w:val="22"/>
          </w:rPr>
          <w:t>PCF Activation Date</w:t>
        </w:r>
      </w:ins>
      <w:ins w:id="981" w:author="Chris Warburton (NESO)" w:date="2025-05-22T20:56:00Z" w16du:dateUtc="2025-05-22T19:56:00Z">
        <w:r w:rsidR="00E15597" w:rsidRPr="00AB7636">
          <w:rPr>
            <w:rFonts w:ascii="Arial" w:hAnsi="Arial" w:cs="Arial"/>
            <w:b/>
            <w:bCs/>
            <w:sz w:val="22"/>
            <w:szCs w:val="22"/>
          </w:rPr>
          <w:t xml:space="preserve"> </w:t>
        </w:r>
        <w:r w:rsidR="00862B8C" w:rsidRPr="00AB7636">
          <w:rPr>
            <w:rFonts w:ascii="Arial" w:hAnsi="Arial" w:cs="Arial"/>
            <w:sz w:val="22"/>
            <w:szCs w:val="22"/>
          </w:rPr>
          <w:t xml:space="preserve">and </w:t>
        </w:r>
      </w:ins>
      <w:ins w:id="982" w:author="Chris Warburton (NESO)" w:date="2025-05-22T10:13:00Z" w16du:dateUtc="2025-05-22T09:13:00Z">
        <w:r w:rsidR="009A15BA" w:rsidRPr="00AB7636">
          <w:rPr>
            <w:rFonts w:ascii="Arial" w:hAnsi="Arial" w:cs="Arial"/>
            <w:sz w:val="22"/>
            <w:szCs w:val="22"/>
          </w:rPr>
          <w:t xml:space="preserve">there </w:t>
        </w:r>
      </w:ins>
      <w:ins w:id="983" w:author="Chris Warburton (NESO)" w:date="2025-05-08T14:59:00Z" w16du:dateUtc="2025-05-08T13:59:00Z">
        <w:r w:rsidR="00F209C3" w:rsidRPr="00AB7636">
          <w:rPr>
            <w:rFonts w:ascii="Arial" w:hAnsi="Arial" w:cs="Arial"/>
            <w:sz w:val="22"/>
            <w:szCs w:val="22"/>
          </w:rPr>
          <w:t>is</w:t>
        </w:r>
      </w:ins>
      <w:ins w:id="984" w:author="Chris Warburton (NESO)" w:date="2025-05-08T15:01:00Z" w16du:dateUtc="2025-05-08T14:01:00Z">
        <w:r w:rsidR="00EC4E31" w:rsidRPr="00AB7636">
          <w:rPr>
            <w:rFonts w:ascii="Arial" w:hAnsi="Arial" w:cs="Arial"/>
            <w:sz w:val="22"/>
            <w:szCs w:val="22"/>
          </w:rPr>
          <w:t xml:space="preserve"> six months or less </w:t>
        </w:r>
      </w:ins>
      <w:ins w:id="985" w:author="Chris Warburton (NESO)" w:date="2025-05-22T20:57:00Z" w16du:dateUtc="2025-05-22T19:57:00Z">
        <w:r w:rsidR="00862B8C" w:rsidRPr="00AB7636">
          <w:rPr>
            <w:rFonts w:ascii="Arial" w:hAnsi="Arial" w:cs="Arial"/>
            <w:sz w:val="22"/>
            <w:szCs w:val="22"/>
          </w:rPr>
          <w:t xml:space="preserve">between the </w:t>
        </w:r>
        <w:r w:rsidR="00862B8C" w:rsidRPr="00AB7636">
          <w:rPr>
            <w:rFonts w:ascii="Arial" w:hAnsi="Arial" w:cs="Arial"/>
            <w:b/>
            <w:bCs/>
            <w:sz w:val="22"/>
            <w:szCs w:val="22"/>
          </w:rPr>
          <w:t>PCF Activation Date</w:t>
        </w:r>
      </w:ins>
      <w:ins w:id="986" w:author="Chris Warburton (NESO)" w:date="2025-05-08T15:01:00Z" w16du:dateUtc="2025-05-08T14:01:00Z">
        <w:r w:rsidR="00EC4E31" w:rsidRPr="00AB7636">
          <w:rPr>
            <w:rFonts w:ascii="Arial" w:hAnsi="Arial" w:cs="Arial"/>
            <w:sz w:val="22"/>
            <w:szCs w:val="22"/>
          </w:rPr>
          <w:t xml:space="preserve"> </w:t>
        </w:r>
      </w:ins>
      <w:ins w:id="987" w:author="Chris Warburton (NESO)" w:date="2025-05-22T20:57:00Z" w16du:dateUtc="2025-05-22T19:57:00Z">
        <w:r w:rsidR="00862B8C" w:rsidRPr="00AB7636">
          <w:rPr>
            <w:rFonts w:ascii="Arial" w:hAnsi="Arial" w:cs="Arial"/>
            <w:sz w:val="22"/>
            <w:szCs w:val="22"/>
          </w:rPr>
          <w:t>and</w:t>
        </w:r>
      </w:ins>
      <w:ins w:id="988" w:author="Chris Warburton (NESO)" w:date="2025-05-30T12:47:00Z" w16du:dateUtc="2025-05-30T11:47:00Z">
        <w:r w:rsidR="002D2ED2" w:rsidRPr="00AB7636">
          <w:rPr>
            <w:rFonts w:ascii="Arial" w:hAnsi="Arial" w:cs="Arial"/>
            <w:sz w:val="22"/>
            <w:szCs w:val="22"/>
          </w:rPr>
          <w:t xml:space="preserve"> the date </w:t>
        </w:r>
        <w:r w:rsidR="00474D75" w:rsidRPr="00AB7636">
          <w:rPr>
            <w:rFonts w:ascii="Arial" w:hAnsi="Arial" w:cs="Arial"/>
            <w:sz w:val="22"/>
            <w:szCs w:val="22"/>
          </w:rPr>
          <w:t>for</w:t>
        </w:r>
      </w:ins>
      <w:ins w:id="989" w:author="Chris Warburton (NESO)" w:date="2025-05-08T15:01:00Z" w16du:dateUtc="2025-05-08T14:01:00Z">
        <w:r w:rsidR="00EC4E31" w:rsidRPr="00AB7636">
          <w:rPr>
            <w:rFonts w:ascii="Arial" w:hAnsi="Arial" w:cs="Arial"/>
            <w:sz w:val="22"/>
            <w:szCs w:val="22"/>
          </w:rPr>
          <w:t xml:space="preserve"> </w:t>
        </w:r>
        <w:r w:rsidR="00EC4E31" w:rsidRPr="00AB7636">
          <w:rPr>
            <w:rFonts w:ascii="Arial" w:hAnsi="Arial" w:cs="Arial"/>
            <w:b/>
            <w:bCs/>
            <w:sz w:val="22"/>
            <w:szCs w:val="22"/>
          </w:rPr>
          <w:t>Milestone 1</w:t>
        </w:r>
      </w:ins>
      <w:ins w:id="990" w:author="Chris Warburton (NESO)" w:date="2025-05-30T12:47:00Z" w16du:dateUtc="2025-05-30T11:47:00Z">
        <w:r w:rsidR="009103B5" w:rsidRPr="00AB7636">
          <w:rPr>
            <w:rFonts w:ascii="Arial" w:hAnsi="Arial" w:cs="Arial"/>
            <w:b/>
            <w:bCs/>
            <w:sz w:val="22"/>
            <w:szCs w:val="22"/>
          </w:rPr>
          <w:t xml:space="preserve"> </w:t>
        </w:r>
        <w:r w:rsidR="009103B5" w:rsidRPr="00AB7636">
          <w:rPr>
            <w:rFonts w:ascii="Arial" w:hAnsi="Arial" w:cs="Arial"/>
            <w:sz w:val="22"/>
            <w:szCs w:val="22"/>
            <w:rPrChange w:id="991" w:author="Chris Warburton (NESO)" w:date="2025-06-03T06:07:00Z" w16du:dateUtc="2025-06-03T05:07:00Z">
              <w:rPr>
                <w:rFonts w:ascii="Arial" w:hAnsi="Arial" w:cs="Arial"/>
                <w:b/>
                <w:bCs/>
                <w:sz w:val="22"/>
                <w:szCs w:val="22"/>
              </w:rPr>
            </w:rPrChange>
          </w:rPr>
          <w:t>being met</w:t>
        </w:r>
      </w:ins>
      <w:ins w:id="992" w:author="Chris Warburton (NESO)" w:date="2025-05-08T14:57:00Z" w16du:dateUtc="2025-05-08T13:57:00Z">
        <w:r w:rsidR="000B28FE" w:rsidRPr="00AB7636">
          <w:rPr>
            <w:rFonts w:ascii="Arial" w:hAnsi="Arial" w:cs="Arial"/>
            <w:sz w:val="22"/>
            <w:szCs w:val="22"/>
          </w:rPr>
          <w:t xml:space="preserve">; </w:t>
        </w:r>
      </w:ins>
      <w:ins w:id="993" w:author="Chris Warburton (NESO)" w:date="2025-05-28T09:04:00Z" w16du:dateUtc="2025-05-28T08:04:00Z">
        <w:r w:rsidR="00066FB2" w:rsidRPr="00AB7636">
          <w:rPr>
            <w:rFonts w:ascii="Arial" w:hAnsi="Arial" w:cs="Arial"/>
            <w:sz w:val="22"/>
            <w:szCs w:val="22"/>
          </w:rPr>
          <w:t>or</w:t>
        </w:r>
      </w:ins>
    </w:p>
    <w:p w14:paraId="1C64EF90" w14:textId="41035978" w:rsidR="005E767D" w:rsidRPr="00AB7636" w:rsidRDefault="002B6A07" w:rsidP="00F209C3">
      <w:pPr>
        <w:tabs>
          <w:tab w:val="left" w:pos="1418"/>
        </w:tabs>
        <w:spacing w:line="360" w:lineRule="auto"/>
        <w:ind w:left="1418" w:hanging="720"/>
        <w:jc w:val="both"/>
        <w:rPr>
          <w:ins w:id="994" w:author="Chris Warburton (NESO)" w:date="2025-05-13T13:17:00Z" w16du:dateUtc="2025-05-13T12:17:00Z"/>
          <w:rFonts w:ascii="Arial" w:hAnsi="Arial" w:cs="Arial"/>
          <w:sz w:val="22"/>
          <w:szCs w:val="22"/>
        </w:rPr>
      </w:pPr>
      <w:ins w:id="995" w:author="Chris Warburton (NESO)" w:date="2025-05-13T13:19:00Z" w16du:dateUtc="2025-05-13T12:19:00Z">
        <w:r w:rsidRPr="00AB7636">
          <w:rPr>
            <w:rFonts w:ascii="Arial" w:hAnsi="Arial" w:cs="Arial"/>
            <w:b/>
            <w:bCs/>
            <w:sz w:val="22"/>
            <w:szCs w:val="22"/>
            <w:rPrChange w:id="996" w:author="Chris Warburton (NESO)" w:date="2025-06-03T06:07:00Z" w16du:dateUtc="2025-06-03T05:07:00Z">
              <w:rPr>
                <w:rFonts w:ascii="Arial" w:hAnsi="Arial" w:cs="Arial"/>
                <w:sz w:val="22"/>
                <w:szCs w:val="22"/>
              </w:rPr>
            </w:rPrChange>
          </w:rPr>
          <w:t>4.4.2</w:t>
        </w:r>
        <w:r w:rsidRPr="00AB7636">
          <w:rPr>
            <w:rFonts w:ascii="Arial" w:hAnsi="Arial" w:cs="Arial"/>
            <w:sz w:val="22"/>
            <w:szCs w:val="22"/>
          </w:rPr>
          <w:tab/>
        </w:r>
      </w:ins>
      <w:ins w:id="997" w:author="Chris Warburton (NESO)" w:date="2025-05-13T13:31:00Z" w16du:dateUtc="2025-05-13T12:31:00Z">
        <w:r w:rsidR="002B73FB" w:rsidRPr="00AB7636">
          <w:rPr>
            <w:rFonts w:ascii="Arial" w:hAnsi="Arial" w:cs="Arial"/>
            <w:sz w:val="22"/>
            <w:szCs w:val="22"/>
          </w:rPr>
          <w:t xml:space="preserve">where the </w:t>
        </w:r>
        <w:r w:rsidR="002B73FB" w:rsidRPr="00AB7636">
          <w:rPr>
            <w:rFonts w:ascii="Arial" w:hAnsi="Arial" w:cs="Arial"/>
            <w:b/>
            <w:bCs/>
            <w:sz w:val="22"/>
            <w:szCs w:val="22"/>
          </w:rPr>
          <w:t xml:space="preserve">Construction Agreement </w:t>
        </w:r>
        <w:r w:rsidR="002B73FB" w:rsidRPr="00AB7636">
          <w:rPr>
            <w:rFonts w:ascii="Arial" w:hAnsi="Arial" w:cs="Arial"/>
            <w:sz w:val="22"/>
            <w:szCs w:val="22"/>
          </w:rPr>
          <w:t xml:space="preserve">is entered into after the </w:t>
        </w:r>
        <w:r w:rsidR="002B73FB" w:rsidRPr="00AB7636">
          <w:rPr>
            <w:rFonts w:ascii="Arial" w:hAnsi="Arial" w:cs="Arial"/>
            <w:b/>
            <w:bCs/>
            <w:sz w:val="22"/>
            <w:szCs w:val="22"/>
          </w:rPr>
          <w:t>PCF Activation Date</w:t>
        </w:r>
        <w:r w:rsidR="00132B35" w:rsidRPr="00AB7636">
          <w:rPr>
            <w:rFonts w:ascii="Arial" w:hAnsi="Arial" w:cs="Arial"/>
            <w:b/>
            <w:bCs/>
            <w:sz w:val="22"/>
            <w:szCs w:val="22"/>
          </w:rPr>
          <w:t xml:space="preserve"> </w:t>
        </w:r>
        <w:r w:rsidR="009045E5" w:rsidRPr="00AB7636">
          <w:rPr>
            <w:rFonts w:ascii="Arial" w:hAnsi="Arial" w:cs="Arial"/>
            <w:sz w:val="22"/>
            <w:szCs w:val="22"/>
            <w:rPrChange w:id="998" w:author="Chris Warburton (NESO)" w:date="2025-06-03T06:07:00Z" w16du:dateUtc="2025-06-03T05:07:00Z">
              <w:rPr>
                <w:rFonts w:ascii="Arial" w:hAnsi="Arial" w:cs="Arial"/>
                <w:b/>
                <w:bCs/>
                <w:sz w:val="22"/>
                <w:szCs w:val="22"/>
              </w:rPr>
            </w:rPrChange>
          </w:rPr>
          <w:t>and</w:t>
        </w:r>
        <w:r w:rsidR="009045E5" w:rsidRPr="00AB7636">
          <w:rPr>
            <w:rFonts w:ascii="Arial" w:hAnsi="Arial" w:cs="Arial"/>
            <w:b/>
            <w:bCs/>
            <w:sz w:val="22"/>
            <w:szCs w:val="22"/>
          </w:rPr>
          <w:t xml:space="preserve"> </w:t>
        </w:r>
        <w:r w:rsidR="00132B35" w:rsidRPr="00AB7636">
          <w:rPr>
            <w:rFonts w:ascii="Arial" w:hAnsi="Arial" w:cs="Arial"/>
            <w:sz w:val="22"/>
            <w:szCs w:val="22"/>
          </w:rPr>
          <w:t xml:space="preserve">there is six months or less remaining until </w:t>
        </w:r>
      </w:ins>
      <w:ins w:id="999" w:author="Chris Warburton (NESO)" w:date="2025-05-30T12:48:00Z" w16du:dateUtc="2025-05-30T11:48:00Z">
        <w:r w:rsidR="009103B5" w:rsidRPr="00AB7636">
          <w:rPr>
            <w:rFonts w:ascii="Arial" w:hAnsi="Arial" w:cs="Arial"/>
            <w:sz w:val="22"/>
            <w:szCs w:val="22"/>
            <w:rPrChange w:id="1000" w:author="Chris Warburton (NESO)" w:date="2025-06-03T06:07:00Z" w16du:dateUtc="2025-06-03T05:07:00Z">
              <w:rPr>
                <w:rFonts w:ascii="Arial" w:hAnsi="Arial" w:cs="Arial"/>
                <w:sz w:val="22"/>
                <w:szCs w:val="22"/>
                <w:highlight w:val="magenta"/>
              </w:rPr>
            </w:rPrChange>
          </w:rPr>
          <w:t>the date for</w:t>
        </w:r>
        <w:r w:rsidR="009103B5" w:rsidRPr="00AB7636">
          <w:rPr>
            <w:rFonts w:ascii="Arial" w:hAnsi="Arial" w:cs="Arial"/>
            <w:sz w:val="22"/>
            <w:szCs w:val="22"/>
          </w:rPr>
          <w:t xml:space="preserve"> </w:t>
        </w:r>
        <w:r w:rsidR="009103B5" w:rsidRPr="00AB7636">
          <w:rPr>
            <w:rFonts w:ascii="Arial" w:hAnsi="Arial" w:cs="Arial"/>
            <w:b/>
            <w:bCs/>
            <w:sz w:val="22"/>
            <w:szCs w:val="22"/>
          </w:rPr>
          <w:t xml:space="preserve">Milestone 1 </w:t>
        </w:r>
        <w:r w:rsidR="009103B5" w:rsidRPr="00AB7636">
          <w:rPr>
            <w:rFonts w:ascii="Arial" w:hAnsi="Arial" w:cs="Arial"/>
            <w:sz w:val="22"/>
            <w:szCs w:val="22"/>
            <w:rPrChange w:id="1001" w:author="Chris Warburton (NESO)" w:date="2025-06-03T06:07:00Z" w16du:dateUtc="2025-06-03T05:07:00Z">
              <w:rPr>
                <w:rFonts w:ascii="Arial" w:hAnsi="Arial" w:cs="Arial"/>
                <w:sz w:val="22"/>
                <w:szCs w:val="22"/>
                <w:highlight w:val="magenta"/>
              </w:rPr>
            </w:rPrChange>
          </w:rPr>
          <w:t>being met</w:t>
        </w:r>
      </w:ins>
      <w:ins w:id="1002" w:author="Chris Warburton (NESO)" w:date="2025-05-13T13:31:00Z" w16du:dateUtc="2025-05-13T12:31:00Z">
        <w:r w:rsidR="009045E5" w:rsidRPr="00AB7636">
          <w:rPr>
            <w:rFonts w:ascii="Arial" w:hAnsi="Arial" w:cs="Arial"/>
            <w:sz w:val="22"/>
            <w:szCs w:val="22"/>
          </w:rPr>
          <w:t>;</w:t>
        </w:r>
      </w:ins>
      <w:ins w:id="1003" w:author="Chris Warburton (NESO)" w:date="2025-05-28T09:05:00Z" w16du:dateUtc="2025-05-28T08:05:00Z">
        <w:r w:rsidR="00066FB2" w:rsidRPr="00AB7636">
          <w:rPr>
            <w:rFonts w:ascii="Arial" w:hAnsi="Arial" w:cs="Arial"/>
            <w:sz w:val="22"/>
            <w:szCs w:val="22"/>
          </w:rPr>
          <w:t xml:space="preserve"> </w:t>
        </w:r>
        <w:r w:rsidR="00066FB2" w:rsidRPr="00AB7636">
          <w:rPr>
            <w:rFonts w:ascii="Arial" w:hAnsi="Arial" w:cs="Arial"/>
            <w:sz w:val="22"/>
            <w:szCs w:val="22"/>
            <w:rPrChange w:id="1004" w:author="Chris Warburton (NESO)" w:date="2025-06-03T06:07:00Z" w16du:dateUtc="2025-06-03T05:07:00Z">
              <w:rPr>
                <w:rFonts w:ascii="Arial" w:hAnsi="Arial" w:cs="Arial"/>
                <w:sz w:val="22"/>
                <w:szCs w:val="22"/>
                <w:highlight w:val="yellow"/>
              </w:rPr>
            </w:rPrChange>
          </w:rPr>
          <w:t>or</w:t>
        </w:r>
      </w:ins>
    </w:p>
    <w:p w14:paraId="0C192F59" w14:textId="2F6762D2" w:rsidR="008C133B" w:rsidRPr="00AB7636" w:rsidRDefault="00EC4E31" w:rsidP="00F209C3">
      <w:pPr>
        <w:tabs>
          <w:tab w:val="left" w:pos="1418"/>
        </w:tabs>
        <w:spacing w:line="360" w:lineRule="auto"/>
        <w:ind w:left="1418" w:hanging="720"/>
        <w:jc w:val="both"/>
        <w:rPr>
          <w:ins w:id="1005" w:author="Chris Warburton (NESO)" w:date="2025-05-08T15:24:00Z" w16du:dateUtc="2025-05-08T14:24:00Z"/>
          <w:rFonts w:ascii="Arial" w:hAnsi="Arial" w:cs="Arial"/>
          <w:sz w:val="22"/>
          <w:szCs w:val="22"/>
        </w:rPr>
      </w:pPr>
      <w:ins w:id="1006" w:author="Chris Warburton (NESO)" w:date="2025-05-08T15:01:00Z" w16du:dateUtc="2025-05-08T14:01:00Z">
        <w:r w:rsidRPr="00AB7636">
          <w:rPr>
            <w:rFonts w:ascii="Arial" w:hAnsi="Arial" w:cs="Arial"/>
            <w:b/>
            <w:bCs/>
            <w:sz w:val="22"/>
            <w:szCs w:val="22"/>
            <w:rPrChange w:id="1007" w:author="Chris Warburton (NESO)" w:date="2025-06-03T06:07:00Z" w16du:dateUtc="2025-06-03T05:07:00Z">
              <w:rPr>
                <w:rFonts w:ascii="Arial" w:hAnsi="Arial" w:cs="Arial"/>
                <w:sz w:val="22"/>
                <w:szCs w:val="22"/>
              </w:rPr>
            </w:rPrChange>
          </w:rPr>
          <w:t>4.</w:t>
        </w:r>
      </w:ins>
      <w:ins w:id="1008" w:author="Chris Warburton (NESO)" w:date="2025-05-09T08:01:00Z" w16du:dateUtc="2025-05-09T07:01:00Z">
        <w:r w:rsidR="008F1509" w:rsidRPr="00AB7636">
          <w:rPr>
            <w:rFonts w:ascii="Arial" w:hAnsi="Arial" w:cs="Arial"/>
            <w:b/>
            <w:bCs/>
            <w:sz w:val="22"/>
            <w:szCs w:val="22"/>
            <w:rPrChange w:id="1009" w:author="Chris Warburton (NESO)" w:date="2025-06-03T06:07:00Z" w16du:dateUtc="2025-06-03T05:07:00Z">
              <w:rPr>
                <w:rFonts w:ascii="Arial" w:hAnsi="Arial" w:cs="Arial"/>
                <w:sz w:val="22"/>
                <w:szCs w:val="22"/>
              </w:rPr>
            </w:rPrChange>
          </w:rPr>
          <w:t>4</w:t>
        </w:r>
      </w:ins>
      <w:ins w:id="1010" w:author="Chris Warburton (NESO)" w:date="2025-05-08T15:01:00Z" w16du:dateUtc="2025-05-08T14:01:00Z">
        <w:r w:rsidRPr="00AB7636">
          <w:rPr>
            <w:rFonts w:ascii="Arial" w:hAnsi="Arial" w:cs="Arial"/>
            <w:b/>
            <w:bCs/>
            <w:sz w:val="22"/>
            <w:szCs w:val="22"/>
            <w:rPrChange w:id="1011" w:author="Chris Warburton (NESO)" w:date="2025-06-03T06:07:00Z" w16du:dateUtc="2025-06-03T05:07:00Z">
              <w:rPr>
                <w:rFonts w:ascii="Arial" w:hAnsi="Arial" w:cs="Arial"/>
                <w:sz w:val="22"/>
                <w:szCs w:val="22"/>
              </w:rPr>
            </w:rPrChange>
          </w:rPr>
          <w:t>.</w:t>
        </w:r>
      </w:ins>
      <w:ins w:id="1012" w:author="Chris Warburton (NESO)" w:date="2025-05-16T11:37:00Z" w16du:dateUtc="2025-05-16T10:37:00Z">
        <w:r w:rsidR="00187689" w:rsidRPr="00AB7636">
          <w:rPr>
            <w:rFonts w:ascii="Arial" w:hAnsi="Arial" w:cs="Arial"/>
            <w:b/>
            <w:bCs/>
            <w:sz w:val="22"/>
            <w:szCs w:val="22"/>
            <w:rPrChange w:id="1013" w:author="Chris Warburton (NESO)" w:date="2025-06-03T06:07:00Z" w16du:dateUtc="2025-06-03T05:07:00Z">
              <w:rPr>
                <w:rFonts w:ascii="Arial" w:hAnsi="Arial" w:cs="Arial"/>
                <w:sz w:val="22"/>
                <w:szCs w:val="22"/>
              </w:rPr>
            </w:rPrChange>
          </w:rPr>
          <w:t>3</w:t>
        </w:r>
      </w:ins>
      <w:ins w:id="1014" w:author="Chris Warburton (NESO)" w:date="2025-05-08T15:01:00Z" w16du:dateUtc="2025-05-08T14:01:00Z">
        <w:r w:rsidRPr="00AB7636">
          <w:rPr>
            <w:rFonts w:ascii="Arial" w:hAnsi="Arial" w:cs="Arial"/>
            <w:sz w:val="22"/>
            <w:szCs w:val="22"/>
          </w:rPr>
          <w:tab/>
        </w:r>
      </w:ins>
      <w:ins w:id="1015" w:author="Chris Warburton (NESO)" w:date="2025-05-12T12:29:00Z" w16du:dateUtc="2025-05-12T11:29:00Z">
        <w:r w:rsidR="00125DA6" w:rsidRPr="00AB7636">
          <w:rPr>
            <w:rFonts w:ascii="Arial" w:hAnsi="Arial" w:cs="Arial"/>
            <w:sz w:val="22"/>
            <w:szCs w:val="22"/>
          </w:rPr>
          <w:t xml:space="preserve">where </w:t>
        </w:r>
      </w:ins>
      <w:ins w:id="1016" w:author="Chris Warburton (NESO)" w:date="2025-05-08T15:21:00Z" w16du:dateUtc="2025-05-08T14:21:00Z">
        <w:r w:rsidR="00CB2FA3" w:rsidRPr="00AB7636">
          <w:rPr>
            <w:rFonts w:ascii="Arial" w:hAnsi="Arial" w:cs="Arial"/>
            <w:sz w:val="22"/>
            <w:szCs w:val="22"/>
          </w:rPr>
          <w:t xml:space="preserve">the </w:t>
        </w:r>
        <w:r w:rsidR="00CB2FA3" w:rsidRPr="00AB7636">
          <w:rPr>
            <w:rFonts w:ascii="Arial" w:hAnsi="Arial" w:cs="Arial"/>
            <w:b/>
            <w:bCs/>
            <w:sz w:val="22"/>
            <w:szCs w:val="22"/>
          </w:rPr>
          <w:t>Construction Agreement</w:t>
        </w:r>
        <w:r w:rsidR="00CB2FA3" w:rsidRPr="00AB7636">
          <w:rPr>
            <w:rFonts w:ascii="Arial" w:hAnsi="Arial" w:cs="Arial"/>
            <w:sz w:val="22"/>
            <w:szCs w:val="22"/>
          </w:rPr>
          <w:t xml:space="preserve"> is entered into without </w:t>
        </w:r>
      </w:ins>
      <w:ins w:id="1017" w:author="Chris Warburton (NESO)" w:date="2025-05-08T15:23:00Z" w16du:dateUtc="2025-05-08T14:23:00Z">
        <w:r w:rsidR="00613D75" w:rsidRPr="00AB7636">
          <w:rPr>
            <w:rFonts w:ascii="Arial" w:hAnsi="Arial" w:cs="Arial"/>
            <w:b/>
            <w:bCs/>
            <w:sz w:val="22"/>
            <w:szCs w:val="22"/>
          </w:rPr>
          <w:t>Milestone 1</w:t>
        </w:r>
        <w:r w:rsidR="00613D75" w:rsidRPr="00AB7636">
          <w:rPr>
            <w:rFonts w:ascii="Arial" w:hAnsi="Arial" w:cs="Arial"/>
            <w:sz w:val="22"/>
            <w:szCs w:val="22"/>
          </w:rPr>
          <w:t xml:space="preserve"> being determined </w:t>
        </w:r>
        <w:proofErr w:type="gramStart"/>
        <w:r w:rsidR="00613D75" w:rsidRPr="00AB7636">
          <w:rPr>
            <w:rFonts w:ascii="Arial" w:hAnsi="Arial" w:cs="Arial"/>
            <w:sz w:val="22"/>
            <w:szCs w:val="22"/>
          </w:rPr>
          <w:t>and</w:t>
        </w:r>
      </w:ins>
      <w:ins w:id="1018" w:author="Chris Warburton (NESO)" w:date="2025-05-08T15:24:00Z" w16du:dateUtc="2025-05-08T14:24:00Z">
        <w:r w:rsidR="00613D75" w:rsidRPr="00AB7636">
          <w:rPr>
            <w:rFonts w:ascii="Arial" w:hAnsi="Arial" w:cs="Arial"/>
            <w:sz w:val="22"/>
            <w:szCs w:val="22"/>
          </w:rPr>
          <w:t>,</w:t>
        </w:r>
        <w:proofErr w:type="gramEnd"/>
        <w:r w:rsidR="00613D75" w:rsidRPr="00AB7636">
          <w:rPr>
            <w:rFonts w:ascii="Arial" w:hAnsi="Arial" w:cs="Arial"/>
            <w:sz w:val="22"/>
            <w:szCs w:val="22"/>
          </w:rPr>
          <w:t xml:space="preserve"> once determined</w:t>
        </w:r>
        <w:r w:rsidR="004D00C5" w:rsidRPr="00AB7636">
          <w:rPr>
            <w:rFonts w:ascii="Arial" w:hAnsi="Arial" w:cs="Arial"/>
            <w:sz w:val="22"/>
            <w:szCs w:val="22"/>
          </w:rPr>
          <w:t>,</w:t>
        </w:r>
        <w:r w:rsidR="00487101" w:rsidRPr="00AB7636">
          <w:rPr>
            <w:rFonts w:ascii="Arial" w:hAnsi="Arial" w:cs="Arial"/>
            <w:sz w:val="22"/>
            <w:szCs w:val="22"/>
          </w:rPr>
          <w:t xml:space="preserve"> there is six months or less </w:t>
        </w:r>
      </w:ins>
      <w:ins w:id="1019" w:author="Chris Warburton (NESO)" w:date="2025-05-12T12:34:00Z" w16du:dateUtc="2025-05-12T11:34:00Z">
        <w:r w:rsidR="00AC724D" w:rsidRPr="00AB7636">
          <w:rPr>
            <w:rFonts w:ascii="Arial" w:hAnsi="Arial" w:cs="Arial"/>
            <w:sz w:val="22"/>
            <w:szCs w:val="22"/>
          </w:rPr>
          <w:t xml:space="preserve">between the date the </w:t>
        </w:r>
        <w:r w:rsidR="00AC724D" w:rsidRPr="00AB7636">
          <w:rPr>
            <w:rFonts w:ascii="Arial" w:hAnsi="Arial" w:cs="Arial"/>
            <w:b/>
            <w:bCs/>
            <w:sz w:val="22"/>
            <w:szCs w:val="22"/>
          </w:rPr>
          <w:t xml:space="preserve">Construction Agreement </w:t>
        </w:r>
        <w:r w:rsidR="00AC724D" w:rsidRPr="00AB7636">
          <w:rPr>
            <w:rFonts w:ascii="Arial" w:hAnsi="Arial" w:cs="Arial"/>
            <w:sz w:val="22"/>
            <w:szCs w:val="22"/>
          </w:rPr>
          <w:t>was entered into and</w:t>
        </w:r>
      </w:ins>
      <w:ins w:id="1020" w:author="Chris Warburton (NESO)" w:date="2025-05-08T15:24:00Z" w16du:dateUtc="2025-05-08T14:24:00Z">
        <w:r w:rsidR="00487101" w:rsidRPr="00AB7636">
          <w:rPr>
            <w:rFonts w:ascii="Arial" w:hAnsi="Arial" w:cs="Arial"/>
            <w:sz w:val="22"/>
            <w:szCs w:val="22"/>
          </w:rPr>
          <w:t xml:space="preserve"> </w:t>
        </w:r>
      </w:ins>
      <w:ins w:id="1021" w:author="Chris Warburton (NESO)" w:date="2025-05-30T12:48:00Z" w16du:dateUtc="2025-05-30T11:48:00Z">
        <w:r w:rsidR="0091420C" w:rsidRPr="00AB7636">
          <w:rPr>
            <w:rFonts w:ascii="Arial" w:hAnsi="Arial" w:cs="Arial"/>
            <w:sz w:val="22"/>
            <w:szCs w:val="22"/>
            <w:rPrChange w:id="1022" w:author="Chris Warburton (NESO)" w:date="2025-06-03T06:07:00Z" w16du:dateUtc="2025-06-03T05:07:00Z">
              <w:rPr>
                <w:rFonts w:ascii="Arial" w:hAnsi="Arial" w:cs="Arial"/>
                <w:sz w:val="22"/>
                <w:szCs w:val="22"/>
                <w:highlight w:val="magenta"/>
              </w:rPr>
            </w:rPrChange>
          </w:rPr>
          <w:t>the date for</w:t>
        </w:r>
        <w:r w:rsidR="0091420C" w:rsidRPr="00AB7636">
          <w:rPr>
            <w:rFonts w:ascii="Arial" w:hAnsi="Arial" w:cs="Arial"/>
            <w:sz w:val="22"/>
            <w:szCs w:val="22"/>
          </w:rPr>
          <w:t xml:space="preserve"> </w:t>
        </w:r>
        <w:r w:rsidR="0091420C" w:rsidRPr="00AB7636">
          <w:rPr>
            <w:rFonts w:ascii="Arial" w:hAnsi="Arial" w:cs="Arial"/>
            <w:b/>
            <w:bCs/>
            <w:sz w:val="22"/>
            <w:szCs w:val="22"/>
          </w:rPr>
          <w:t xml:space="preserve">Milestone 1 </w:t>
        </w:r>
        <w:r w:rsidR="0091420C" w:rsidRPr="00AB7636">
          <w:rPr>
            <w:rFonts w:ascii="Arial" w:hAnsi="Arial" w:cs="Arial"/>
            <w:sz w:val="22"/>
            <w:szCs w:val="22"/>
            <w:rPrChange w:id="1023" w:author="Chris Warburton (NESO)" w:date="2025-06-03T06:07:00Z" w16du:dateUtc="2025-06-03T05:07:00Z">
              <w:rPr>
                <w:rFonts w:ascii="Arial" w:hAnsi="Arial" w:cs="Arial"/>
                <w:sz w:val="22"/>
                <w:szCs w:val="22"/>
                <w:highlight w:val="magenta"/>
              </w:rPr>
            </w:rPrChange>
          </w:rPr>
          <w:t xml:space="preserve">being </w:t>
        </w:r>
        <w:proofErr w:type="gramStart"/>
        <w:r w:rsidR="0091420C" w:rsidRPr="00AB7636">
          <w:rPr>
            <w:rFonts w:ascii="Arial" w:hAnsi="Arial" w:cs="Arial"/>
            <w:sz w:val="22"/>
            <w:szCs w:val="22"/>
            <w:rPrChange w:id="1024" w:author="Chris Warburton (NESO)" w:date="2025-06-03T06:07:00Z" w16du:dateUtc="2025-06-03T05:07:00Z">
              <w:rPr>
                <w:rFonts w:ascii="Arial" w:hAnsi="Arial" w:cs="Arial"/>
                <w:sz w:val="22"/>
                <w:szCs w:val="22"/>
                <w:highlight w:val="magenta"/>
              </w:rPr>
            </w:rPrChange>
          </w:rPr>
          <w:t>met</w:t>
        </w:r>
      </w:ins>
      <w:ins w:id="1025" w:author="Chris Warburton (NESO)" w:date="2025-05-08T15:24:00Z" w16du:dateUtc="2025-05-08T14:24:00Z">
        <w:r w:rsidR="00AB48D1" w:rsidRPr="00AB7636">
          <w:rPr>
            <w:rFonts w:ascii="Arial" w:hAnsi="Arial" w:cs="Arial"/>
            <w:sz w:val="22"/>
            <w:szCs w:val="22"/>
          </w:rPr>
          <w:t>;</w:t>
        </w:r>
        <w:r w:rsidR="00613D75" w:rsidRPr="00AB7636">
          <w:rPr>
            <w:rFonts w:ascii="Arial" w:hAnsi="Arial" w:cs="Arial"/>
            <w:sz w:val="22"/>
            <w:szCs w:val="22"/>
          </w:rPr>
          <w:t xml:space="preserve"> </w:t>
        </w:r>
      </w:ins>
      <w:ins w:id="1026" w:author="Chris Warburton (NESO)" w:date="2025-05-08T15:21:00Z" w16du:dateUtc="2025-05-08T14:21:00Z">
        <w:r w:rsidR="00CB2FA3" w:rsidRPr="00AB7636">
          <w:rPr>
            <w:rFonts w:ascii="Arial" w:hAnsi="Arial" w:cs="Arial"/>
            <w:sz w:val="22"/>
            <w:szCs w:val="22"/>
          </w:rPr>
          <w:t xml:space="preserve"> </w:t>
        </w:r>
      </w:ins>
      <w:ins w:id="1027" w:author="Chris Warburton (NESO)" w:date="2025-05-28T09:05:00Z" w16du:dateUtc="2025-05-28T08:05:00Z">
        <w:r w:rsidR="00066FB2" w:rsidRPr="00AB7636">
          <w:rPr>
            <w:rFonts w:ascii="Arial" w:hAnsi="Arial" w:cs="Arial"/>
            <w:sz w:val="22"/>
            <w:szCs w:val="22"/>
            <w:rPrChange w:id="1028" w:author="Chris Warburton (NESO)" w:date="2025-06-03T06:07:00Z" w16du:dateUtc="2025-06-03T05:07:00Z">
              <w:rPr>
                <w:rFonts w:ascii="Arial" w:hAnsi="Arial" w:cs="Arial"/>
                <w:sz w:val="22"/>
                <w:szCs w:val="22"/>
                <w:highlight w:val="yellow"/>
              </w:rPr>
            </w:rPrChange>
          </w:rPr>
          <w:t>or</w:t>
        </w:r>
      </w:ins>
      <w:proofErr w:type="gramEnd"/>
    </w:p>
    <w:p w14:paraId="44389F3C" w14:textId="69921E02" w:rsidR="001F4486" w:rsidRPr="00AB7636" w:rsidRDefault="008C133B">
      <w:pPr>
        <w:tabs>
          <w:tab w:val="left" w:pos="1418"/>
        </w:tabs>
        <w:spacing w:line="360" w:lineRule="auto"/>
        <w:ind w:left="1418" w:hanging="720"/>
        <w:jc w:val="both"/>
        <w:rPr>
          <w:ins w:id="1029" w:author="Chris Warburton (NESO)" w:date="2025-05-08T14:57:00Z" w16du:dateUtc="2025-05-08T13:57:00Z"/>
          <w:rFonts w:ascii="Arial" w:hAnsi="Arial" w:cs="Arial"/>
          <w:sz w:val="22"/>
          <w:szCs w:val="22"/>
        </w:rPr>
        <w:pPrChange w:id="1030" w:author="Chris Warburton (NESO)" w:date="2025-05-08T14:59:00Z" w16du:dateUtc="2025-05-08T13:59:00Z">
          <w:pPr>
            <w:tabs>
              <w:tab w:val="left" w:pos="720"/>
            </w:tabs>
            <w:spacing w:line="360" w:lineRule="auto"/>
            <w:ind w:left="698" w:hanging="698"/>
            <w:jc w:val="both"/>
          </w:pPr>
        </w:pPrChange>
      </w:pPr>
      <w:ins w:id="1031" w:author="Chris Warburton (NESO)" w:date="2025-05-08T15:24:00Z" w16du:dateUtc="2025-05-08T14:24:00Z">
        <w:r w:rsidRPr="00AB7636">
          <w:rPr>
            <w:rFonts w:ascii="Arial" w:hAnsi="Arial" w:cs="Arial"/>
            <w:b/>
            <w:bCs/>
            <w:sz w:val="22"/>
            <w:szCs w:val="22"/>
            <w:rPrChange w:id="1032" w:author="Chris Warburton (NESO)" w:date="2025-06-03T06:07:00Z" w16du:dateUtc="2025-06-03T05:07:00Z">
              <w:rPr>
                <w:rFonts w:ascii="Arial" w:hAnsi="Arial" w:cs="Arial"/>
                <w:sz w:val="22"/>
                <w:szCs w:val="22"/>
              </w:rPr>
            </w:rPrChange>
          </w:rPr>
          <w:lastRenderedPageBreak/>
          <w:t>4.</w:t>
        </w:r>
      </w:ins>
      <w:ins w:id="1033" w:author="Chris Warburton (NESO)" w:date="2025-05-09T08:01:00Z" w16du:dateUtc="2025-05-09T07:01:00Z">
        <w:r w:rsidR="008F1509" w:rsidRPr="00AB7636">
          <w:rPr>
            <w:rFonts w:ascii="Arial" w:hAnsi="Arial" w:cs="Arial"/>
            <w:b/>
            <w:bCs/>
            <w:sz w:val="22"/>
            <w:szCs w:val="22"/>
            <w:rPrChange w:id="1034" w:author="Chris Warburton (NESO)" w:date="2025-06-03T06:07:00Z" w16du:dateUtc="2025-06-03T05:07:00Z">
              <w:rPr>
                <w:rFonts w:ascii="Arial" w:hAnsi="Arial" w:cs="Arial"/>
                <w:sz w:val="22"/>
                <w:szCs w:val="22"/>
              </w:rPr>
            </w:rPrChange>
          </w:rPr>
          <w:t>4</w:t>
        </w:r>
      </w:ins>
      <w:ins w:id="1035" w:author="Chris Warburton (NESO)" w:date="2025-05-08T15:24:00Z" w16du:dateUtc="2025-05-08T14:24:00Z">
        <w:r w:rsidRPr="00AB7636">
          <w:rPr>
            <w:rFonts w:ascii="Arial" w:hAnsi="Arial" w:cs="Arial"/>
            <w:b/>
            <w:bCs/>
            <w:sz w:val="22"/>
            <w:szCs w:val="22"/>
            <w:rPrChange w:id="1036" w:author="Chris Warburton (NESO)" w:date="2025-06-03T06:07:00Z" w16du:dateUtc="2025-06-03T05:07:00Z">
              <w:rPr>
                <w:rFonts w:ascii="Arial" w:hAnsi="Arial" w:cs="Arial"/>
                <w:sz w:val="22"/>
                <w:szCs w:val="22"/>
              </w:rPr>
            </w:rPrChange>
          </w:rPr>
          <w:t>.</w:t>
        </w:r>
      </w:ins>
      <w:ins w:id="1037" w:author="Chris Warburton (NESO)" w:date="2025-05-16T11:37:00Z" w16du:dateUtc="2025-05-16T10:37:00Z">
        <w:r w:rsidR="00187689" w:rsidRPr="00AB7636">
          <w:rPr>
            <w:rFonts w:ascii="Arial" w:hAnsi="Arial" w:cs="Arial"/>
            <w:b/>
            <w:bCs/>
            <w:sz w:val="22"/>
            <w:szCs w:val="22"/>
            <w:rPrChange w:id="1038" w:author="Chris Warburton (NESO)" w:date="2025-06-03T06:07:00Z" w16du:dateUtc="2025-06-03T05:07:00Z">
              <w:rPr>
                <w:rFonts w:ascii="Arial" w:hAnsi="Arial" w:cs="Arial"/>
                <w:sz w:val="22"/>
                <w:szCs w:val="22"/>
              </w:rPr>
            </w:rPrChange>
          </w:rPr>
          <w:t>4</w:t>
        </w:r>
      </w:ins>
      <w:ins w:id="1039" w:author="Chris Warburton (NESO)" w:date="2025-05-08T15:24:00Z" w16du:dateUtc="2025-05-08T14:24:00Z">
        <w:r w:rsidRPr="00AB7636">
          <w:rPr>
            <w:rFonts w:ascii="Arial" w:hAnsi="Arial" w:cs="Arial"/>
            <w:sz w:val="22"/>
            <w:szCs w:val="22"/>
          </w:rPr>
          <w:tab/>
        </w:r>
      </w:ins>
      <w:ins w:id="1040" w:author="Chris Warburton (NESO)" w:date="2025-05-12T12:30:00Z" w16du:dateUtc="2025-05-12T11:30:00Z">
        <w:r w:rsidR="00125DA6" w:rsidRPr="00AB7636">
          <w:rPr>
            <w:rFonts w:ascii="Arial" w:hAnsi="Arial" w:cs="Arial"/>
            <w:sz w:val="22"/>
            <w:szCs w:val="22"/>
          </w:rPr>
          <w:t xml:space="preserve">for so long as </w:t>
        </w:r>
      </w:ins>
      <w:ins w:id="1041" w:author="Chris Warburton (NESO)" w:date="2025-05-08T15:25:00Z" w16du:dateUtc="2025-05-08T14:25:00Z">
        <w:r w:rsidR="004D00C5" w:rsidRPr="00AB7636">
          <w:rPr>
            <w:rFonts w:ascii="Arial" w:hAnsi="Arial" w:cs="Arial"/>
            <w:sz w:val="22"/>
            <w:szCs w:val="22"/>
          </w:rPr>
          <w:t xml:space="preserve">there is no determined </w:t>
        </w:r>
        <w:r w:rsidR="004D00C5" w:rsidRPr="00AB7636">
          <w:rPr>
            <w:rFonts w:ascii="Arial" w:hAnsi="Arial" w:cs="Arial"/>
            <w:b/>
            <w:bCs/>
            <w:sz w:val="22"/>
            <w:szCs w:val="22"/>
          </w:rPr>
          <w:t>Milestone 1</w:t>
        </w:r>
      </w:ins>
      <w:ins w:id="1042" w:author="Chris Warburton (NESO)" w:date="2025-05-08T15:24:00Z" w16du:dateUtc="2025-05-08T14:24:00Z">
        <w:r w:rsidR="00AB48D1" w:rsidRPr="00AB7636">
          <w:rPr>
            <w:rFonts w:ascii="Arial" w:hAnsi="Arial" w:cs="Arial"/>
            <w:sz w:val="22"/>
            <w:szCs w:val="22"/>
          </w:rPr>
          <w:t xml:space="preserve">; </w:t>
        </w:r>
      </w:ins>
      <w:ins w:id="1043" w:author="Chris Warburton (NESO)" w:date="2025-05-21T21:50:00Z" w16du:dateUtc="2025-05-21T20:50:00Z">
        <w:r w:rsidR="005604D3" w:rsidRPr="00AB7636">
          <w:rPr>
            <w:rFonts w:ascii="Arial" w:hAnsi="Arial" w:cs="Arial"/>
            <w:sz w:val="22"/>
            <w:szCs w:val="22"/>
          </w:rPr>
          <w:t>or</w:t>
        </w:r>
      </w:ins>
    </w:p>
    <w:p w14:paraId="4FFD189F" w14:textId="3BCC5962" w:rsidR="00141EA4" w:rsidRPr="00AB7636" w:rsidRDefault="0055057F" w:rsidP="009001AB">
      <w:pPr>
        <w:tabs>
          <w:tab w:val="left" w:pos="1418"/>
        </w:tabs>
        <w:spacing w:line="360" w:lineRule="auto"/>
        <w:ind w:left="1418" w:hanging="720"/>
        <w:jc w:val="both"/>
        <w:rPr>
          <w:ins w:id="1044" w:author="Chris Warburton (NESO)" w:date="2025-05-22T12:03:00Z" w16du:dateUtc="2025-05-22T11:03:00Z"/>
          <w:rFonts w:ascii="Arial" w:hAnsi="Arial" w:cs="Arial"/>
          <w:sz w:val="22"/>
          <w:szCs w:val="22"/>
        </w:rPr>
      </w:pPr>
      <w:ins w:id="1045" w:author="Chris Warburton (NESO)" w:date="2025-05-08T14:57:00Z" w16du:dateUtc="2025-05-08T13:57:00Z">
        <w:r w:rsidRPr="00AB7636">
          <w:rPr>
            <w:rFonts w:ascii="Arial" w:hAnsi="Arial" w:cs="Arial"/>
            <w:b/>
            <w:bCs/>
            <w:sz w:val="22"/>
            <w:szCs w:val="22"/>
            <w:rPrChange w:id="1046" w:author="Chris Warburton (NESO)" w:date="2025-06-03T06:07:00Z" w16du:dateUtc="2025-06-03T05:07:00Z">
              <w:rPr>
                <w:rFonts w:ascii="Arial" w:hAnsi="Arial" w:cs="Arial"/>
                <w:sz w:val="22"/>
                <w:szCs w:val="22"/>
              </w:rPr>
            </w:rPrChange>
          </w:rPr>
          <w:t>4.</w:t>
        </w:r>
      </w:ins>
      <w:ins w:id="1047" w:author="Chris Warburton (NESO)" w:date="2025-05-09T08:01:00Z" w16du:dateUtc="2025-05-09T07:01:00Z">
        <w:r w:rsidR="008F1509" w:rsidRPr="00AB7636">
          <w:rPr>
            <w:rFonts w:ascii="Arial" w:hAnsi="Arial" w:cs="Arial"/>
            <w:b/>
            <w:bCs/>
            <w:sz w:val="22"/>
            <w:szCs w:val="22"/>
            <w:rPrChange w:id="1048" w:author="Chris Warburton (NESO)" w:date="2025-06-03T06:07:00Z" w16du:dateUtc="2025-06-03T05:07:00Z">
              <w:rPr>
                <w:rFonts w:ascii="Arial" w:hAnsi="Arial" w:cs="Arial"/>
                <w:sz w:val="22"/>
                <w:szCs w:val="22"/>
              </w:rPr>
            </w:rPrChange>
          </w:rPr>
          <w:t>4</w:t>
        </w:r>
      </w:ins>
      <w:ins w:id="1049" w:author="Chris Warburton (NESO)" w:date="2025-05-08T14:57:00Z" w16du:dateUtc="2025-05-08T13:57:00Z">
        <w:r w:rsidRPr="00AB7636">
          <w:rPr>
            <w:rFonts w:ascii="Arial" w:hAnsi="Arial" w:cs="Arial"/>
            <w:b/>
            <w:bCs/>
            <w:sz w:val="22"/>
            <w:szCs w:val="22"/>
            <w:rPrChange w:id="1050" w:author="Chris Warburton (NESO)" w:date="2025-06-03T06:07:00Z" w16du:dateUtc="2025-06-03T05:07:00Z">
              <w:rPr>
                <w:rFonts w:ascii="Arial" w:hAnsi="Arial" w:cs="Arial"/>
                <w:sz w:val="22"/>
                <w:szCs w:val="22"/>
              </w:rPr>
            </w:rPrChange>
          </w:rPr>
          <w:t>.</w:t>
        </w:r>
      </w:ins>
      <w:ins w:id="1051" w:author="Chris Warburton (NESO)" w:date="2025-05-16T11:37:00Z" w16du:dateUtc="2025-05-16T10:37:00Z">
        <w:r w:rsidR="00187689" w:rsidRPr="00AB7636">
          <w:rPr>
            <w:rFonts w:ascii="Arial" w:hAnsi="Arial" w:cs="Arial"/>
            <w:b/>
            <w:bCs/>
            <w:sz w:val="22"/>
            <w:szCs w:val="22"/>
            <w:rPrChange w:id="1052" w:author="Chris Warburton (NESO)" w:date="2025-06-03T06:07:00Z" w16du:dateUtc="2025-06-03T05:07:00Z">
              <w:rPr>
                <w:rFonts w:ascii="Arial" w:hAnsi="Arial" w:cs="Arial"/>
                <w:sz w:val="22"/>
                <w:szCs w:val="22"/>
              </w:rPr>
            </w:rPrChange>
          </w:rPr>
          <w:t>5</w:t>
        </w:r>
      </w:ins>
      <w:ins w:id="1053" w:author="Chris Warburton (NESO)" w:date="2025-05-08T14:57:00Z" w16du:dateUtc="2025-05-08T13:57:00Z">
        <w:r w:rsidRPr="00AB7636">
          <w:rPr>
            <w:rFonts w:ascii="Arial" w:hAnsi="Arial" w:cs="Arial"/>
            <w:sz w:val="22"/>
            <w:szCs w:val="22"/>
          </w:rPr>
          <w:tab/>
        </w:r>
      </w:ins>
      <w:ins w:id="1054" w:author="Chris Warburton (NESO)" w:date="2025-05-12T12:30:00Z" w16du:dateUtc="2025-05-12T11:30:00Z">
        <w:r w:rsidR="00476AD2" w:rsidRPr="00AB7636">
          <w:rPr>
            <w:rFonts w:ascii="Arial" w:hAnsi="Arial" w:cs="Arial"/>
            <w:sz w:val="22"/>
            <w:szCs w:val="22"/>
          </w:rPr>
          <w:t xml:space="preserve">where </w:t>
        </w:r>
      </w:ins>
      <w:ins w:id="1055" w:author="Chris Warburton (NESO)" w:date="2025-05-08T15:01:00Z" w16du:dateUtc="2025-05-08T14:01:00Z">
        <w:r w:rsidR="00EC4E31" w:rsidRPr="00AB7636">
          <w:rPr>
            <w:rFonts w:ascii="Arial" w:hAnsi="Arial" w:cs="Arial"/>
            <w:b/>
            <w:bCs/>
            <w:sz w:val="22"/>
            <w:szCs w:val="22"/>
            <w:rPrChange w:id="1056" w:author="Chris Warburton (NESO)" w:date="2025-06-03T06:07:00Z" w16du:dateUtc="2025-06-03T05:07:00Z">
              <w:rPr>
                <w:rFonts w:ascii="Arial" w:hAnsi="Arial" w:cs="Arial"/>
                <w:sz w:val="22"/>
                <w:szCs w:val="22"/>
              </w:rPr>
            </w:rPrChange>
          </w:rPr>
          <w:t>Milestone 1</w:t>
        </w:r>
      </w:ins>
      <w:ins w:id="1057" w:author="Chris Warburton (NESO)" w:date="2025-05-08T14:57:00Z" w16du:dateUtc="2025-05-08T13:57:00Z">
        <w:r w:rsidRPr="00AB7636">
          <w:rPr>
            <w:rFonts w:ascii="Arial" w:hAnsi="Arial" w:cs="Arial"/>
            <w:sz w:val="22"/>
            <w:szCs w:val="22"/>
          </w:rPr>
          <w:t xml:space="preserve"> </w:t>
        </w:r>
      </w:ins>
      <w:ins w:id="1058" w:author="Chris Warburton (NESO)" w:date="2025-05-08T14:58:00Z" w16du:dateUtc="2025-05-08T13:58:00Z">
        <w:r w:rsidR="0082386C" w:rsidRPr="00AB7636">
          <w:rPr>
            <w:rFonts w:ascii="Arial" w:hAnsi="Arial" w:cs="Arial"/>
            <w:sz w:val="22"/>
            <w:szCs w:val="22"/>
          </w:rPr>
          <w:t>has been</w:t>
        </w:r>
      </w:ins>
      <w:ins w:id="1059" w:author="Chris Warburton (NESO)" w:date="2025-05-08T14:57:00Z" w16du:dateUtc="2025-05-08T13:57:00Z">
        <w:r w:rsidRPr="00AB7636">
          <w:rPr>
            <w:rFonts w:ascii="Arial" w:hAnsi="Arial" w:cs="Arial"/>
            <w:sz w:val="22"/>
            <w:szCs w:val="22"/>
          </w:rPr>
          <w:t xml:space="preserve"> </w:t>
        </w:r>
      </w:ins>
      <w:ins w:id="1060" w:author="Chris Warburton (NESO)" w:date="2025-05-30T12:50:00Z" w16du:dateUtc="2025-05-30T11:50:00Z">
        <w:r w:rsidR="0040397F" w:rsidRPr="00AB7636">
          <w:rPr>
            <w:rFonts w:ascii="Arial" w:hAnsi="Arial" w:cs="Arial"/>
            <w:sz w:val="22"/>
            <w:szCs w:val="22"/>
          </w:rPr>
          <w:t>met</w:t>
        </w:r>
      </w:ins>
      <w:ins w:id="1061"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062"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063" w:author="Chris Warburton (NESO)" w:date="2025-05-28T11:05:00Z" w16du:dateUtc="2025-05-28T10:05:00Z"/>
          <w:rFonts w:ascii="Arial" w:hAnsi="Arial" w:cs="Arial"/>
          <w:b/>
          <w:bCs/>
          <w:sz w:val="22"/>
          <w:szCs w:val="22"/>
        </w:rPr>
      </w:pPr>
      <w:ins w:id="1064" w:author="Chris Warburton (NESO)" w:date="2025-05-28T11:05:00Z" w16du:dateUtc="2025-05-28T10:05:00Z">
        <w:r w:rsidRPr="00AB7636">
          <w:rPr>
            <w:rFonts w:ascii="Arial" w:hAnsi="Arial" w:cs="Arial"/>
            <w:b/>
            <w:bCs/>
            <w:sz w:val="22"/>
            <w:szCs w:val="22"/>
            <w:rPrChange w:id="1065" w:author="Chris Warburton (NESO)" w:date="2025-06-03T06:07:00Z" w16du:dateUtc="2025-06-03T05:07:00Z">
              <w:rPr>
                <w:rFonts w:ascii="Arial" w:hAnsi="Arial" w:cs="Arial"/>
                <w:sz w:val="22"/>
                <w:szCs w:val="22"/>
              </w:rPr>
            </w:rPrChange>
          </w:rPr>
          <w:t>4.</w:t>
        </w:r>
      </w:ins>
      <w:ins w:id="1066" w:author="Chris Warburton (NESO)" w:date="2025-05-28T15:45:00Z" w16du:dateUtc="2025-05-28T14:45:00Z">
        <w:r w:rsidR="00440082" w:rsidRPr="00AB7636">
          <w:rPr>
            <w:rFonts w:ascii="Arial" w:hAnsi="Arial" w:cs="Arial"/>
            <w:b/>
            <w:bCs/>
            <w:sz w:val="22"/>
            <w:szCs w:val="22"/>
            <w:rPrChange w:id="1067" w:author="Chris Warburton (NESO)" w:date="2025-06-03T06:07:00Z" w16du:dateUtc="2025-06-03T05:07:00Z">
              <w:rPr>
                <w:rFonts w:ascii="Arial" w:hAnsi="Arial" w:cs="Arial"/>
                <w:sz w:val="22"/>
                <w:szCs w:val="22"/>
              </w:rPr>
            </w:rPrChange>
          </w:rPr>
          <w:t>5</w:t>
        </w:r>
      </w:ins>
      <w:ins w:id="1068" w:author="Chris Warburton (NESO)" w:date="2025-05-28T11:05:00Z" w16du:dateUtc="2025-05-28T10:05:00Z">
        <w:r w:rsidRPr="00AB7636">
          <w:rPr>
            <w:rFonts w:ascii="Arial" w:hAnsi="Arial" w:cs="Arial"/>
            <w:sz w:val="22"/>
            <w:szCs w:val="22"/>
          </w:rPr>
          <w:tab/>
          <w:t>W</w:t>
        </w:r>
      </w:ins>
      <w:ins w:id="1069"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070" w:author="Chris Warburton (NESO)" w:date="2025-05-22T13:05:00Z" w16du:dateUtc="2025-05-22T12:05:00Z">
        <w:r w:rsidR="00717C4D" w:rsidRPr="00AB7636">
          <w:rPr>
            <w:rFonts w:ascii="Arial" w:hAnsi="Arial" w:cs="Arial"/>
            <w:sz w:val="22"/>
            <w:szCs w:val="22"/>
          </w:rPr>
          <w:t>is between</w:t>
        </w:r>
      </w:ins>
      <w:ins w:id="1071"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072" w:author="Chris Warburton (NESO)" w:date="2025-05-22T13:05:00Z" w16du:dateUtc="2025-05-22T12:05:00Z">
        <w:r w:rsidR="00717C4D" w:rsidRPr="00AB7636">
          <w:rPr>
            <w:rFonts w:ascii="Arial" w:hAnsi="Arial" w:cs="Arial"/>
            <w:sz w:val="22"/>
            <w:szCs w:val="22"/>
          </w:rPr>
          <w:t xml:space="preserve"> </w:t>
        </w:r>
      </w:ins>
      <w:ins w:id="1073" w:author="Chris Warburton (NESO)" w:date="2025-05-22T13:53:00Z" w16du:dateUtc="2025-05-22T12:53:00Z">
        <w:r w:rsidR="00E8704E" w:rsidRPr="00AB7636">
          <w:rPr>
            <w:rFonts w:ascii="Arial" w:hAnsi="Arial" w:cs="Arial"/>
            <w:sz w:val="22"/>
            <w:szCs w:val="22"/>
          </w:rPr>
          <w:t xml:space="preserve">and </w:t>
        </w:r>
      </w:ins>
      <w:ins w:id="1074"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075" w:author="Chris Warburton (NESO)" w:date="2025-05-23T05:44:00Z" w16du:dateUtc="2025-05-23T04:44:00Z">
        <w:r w:rsidR="00862F95" w:rsidRPr="00AB7636">
          <w:rPr>
            <w:rFonts w:ascii="Arial" w:hAnsi="Arial" w:cs="Arial"/>
            <w:sz w:val="22"/>
            <w:szCs w:val="22"/>
          </w:rPr>
          <w:t>,</w:t>
        </w:r>
      </w:ins>
      <w:ins w:id="1076"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077" w:author="Chris Warburton (NESO)" w:date="2025-05-28T11:12:00Z" w16du:dateUtc="2025-05-28T10:12:00Z">
        <w:r w:rsidR="00973262" w:rsidRPr="00AB7636">
          <w:rPr>
            <w:rFonts w:ascii="Arial" w:hAnsi="Arial" w:cs="Arial"/>
            <w:b/>
            <w:bCs/>
            <w:sz w:val="22"/>
            <w:szCs w:val="22"/>
          </w:rPr>
          <w:t>F</w:t>
        </w:r>
      </w:ins>
      <w:ins w:id="1078"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079" w:author="Chris Warburton (NESO)" w:date="2025-05-22T13:49:00Z" w16du:dateUtc="2025-05-22T12:49:00Z">
        <w:r w:rsidR="00ED638B" w:rsidRPr="00AB7636">
          <w:rPr>
            <w:rFonts w:ascii="Arial" w:hAnsi="Arial" w:cs="Arial"/>
            <w:sz w:val="22"/>
            <w:szCs w:val="22"/>
          </w:rPr>
          <w:t xml:space="preserve"> only</w:t>
        </w:r>
      </w:ins>
      <w:ins w:id="1080" w:author="Chris Warburton (NESO)" w:date="2025-05-22T13:06:00Z" w16du:dateUtc="2025-05-22T12:06:00Z">
        <w:r w:rsidR="009910CD" w:rsidRPr="00AB7636">
          <w:rPr>
            <w:rFonts w:ascii="Arial" w:hAnsi="Arial" w:cs="Arial"/>
            <w:sz w:val="22"/>
            <w:szCs w:val="22"/>
          </w:rPr>
          <w:t xml:space="preserve"> </w:t>
        </w:r>
      </w:ins>
      <w:ins w:id="1081" w:author="Chris Warburton (NESO)" w:date="2025-05-22T13:37:00Z" w16du:dateUtc="2025-05-22T12:37:00Z">
        <w:r w:rsidR="00A410EC" w:rsidRPr="00AB7636">
          <w:rPr>
            <w:rFonts w:ascii="Arial" w:hAnsi="Arial" w:cs="Arial"/>
            <w:sz w:val="22"/>
            <w:szCs w:val="22"/>
          </w:rPr>
          <w:t xml:space="preserve">in relation to </w:t>
        </w:r>
      </w:ins>
      <w:ins w:id="1082" w:author="Chris Warburton (NESO)" w:date="2025-05-28T11:25:00Z" w16du:dateUtc="2025-05-28T10:25:00Z">
        <w:r w:rsidR="009A36F1" w:rsidRPr="00AB7636">
          <w:rPr>
            <w:rFonts w:ascii="Arial" w:hAnsi="Arial" w:cs="Arial"/>
            <w:b/>
            <w:bCs/>
            <w:sz w:val="22"/>
            <w:szCs w:val="22"/>
          </w:rPr>
          <w:t xml:space="preserve">Developer Capacity </w:t>
        </w:r>
      </w:ins>
      <w:ins w:id="1083"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084" w:author="Chris Warburton (NESO)" w:date="2025-05-22T13:54:00Z" w16du:dateUtc="2025-05-22T12:54:00Z">
        <w:r w:rsidR="000E21E3" w:rsidRPr="00AB7636">
          <w:rPr>
            <w:rFonts w:ascii="Arial" w:hAnsi="Arial" w:cs="Arial"/>
            <w:sz w:val="22"/>
            <w:szCs w:val="22"/>
          </w:rPr>
          <w:t>relevant subparagraph</w:t>
        </w:r>
      </w:ins>
      <w:ins w:id="1085" w:author="Chris Warburton (NESO)" w:date="2025-05-22T13:38:00Z" w16du:dateUtc="2025-05-22T12:38:00Z">
        <w:r w:rsidR="00BF3541" w:rsidRPr="00AB7636">
          <w:rPr>
            <w:rFonts w:ascii="Arial" w:hAnsi="Arial" w:cs="Arial"/>
            <w:sz w:val="22"/>
            <w:szCs w:val="22"/>
          </w:rPr>
          <w:t xml:space="preserve"> </w:t>
        </w:r>
      </w:ins>
      <w:ins w:id="1086" w:author="Chris Warburton (NESO)" w:date="2025-05-28T15:50:00Z" w16du:dateUtc="2025-05-28T14:50:00Z">
        <w:r w:rsidR="00EA50EB" w:rsidRPr="00AB7636">
          <w:rPr>
            <w:rFonts w:ascii="Arial" w:hAnsi="Arial" w:cs="Arial"/>
            <w:sz w:val="22"/>
            <w:szCs w:val="22"/>
          </w:rPr>
          <w:t>in paragraph 4.4</w:t>
        </w:r>
      </w:ins>
      <w:ins w:id="1087" w:author="Chris Warburton (NESO)" w:date="2025-05-22T13:39:00Z" w16du:dateUtc="2025-05-22T12:39:00Z">
        <w:r w:rsidR="00BF3541" w:rsidRPr="00AB7636">
          <w:rPr>
            <w:rFonts w:ascii="Arial" w:hAnsi="Arial" w:cs="Arial"/>
            <w:sz w:val="22"/>
            <w:szCs w:val="22"/>
          </w:rPr>
          <w:t xml:space="preserve"> applies</w:t>
        </w:r>
      </w:ins>
      <w:ins w:id="1088" w:author="Chris Warburton (NESO)" w:date="2025-05-28T11:15:00Z" w16du:dateUtc="2025-05-28T10:15:00Z">
        <w:r w:rsidR="009044D9" w:rsidRPr="00AB7636">
          <w:rPr>
            <w:rFonts w:ascii="Arial" w:hAnsi="Arial" w:cs="Arial"/>
            <w:sz w:val="22"/>
            <w:szCs w:val="22"/>
          </w:rPr>
          <w:t>.</w:t>
        </w:r>
      </w:ins>
      <w:ins w:id="1089" w:author="Chris Warburton (NESO)" w:date="2025-05-28T11:11:00Z" w16du:dateUtc="2025-05-28T10:11:00Z">
        <w:r w:rsidR="00973262" w:rsidRPr="00AB7636">
          <w:rPr>
            <w:rFonts w:ascii="Arial" w:hAnsi="Arial" w:cs="Arial"/>
            <w:sz w:val="22"/>
            <w:szCs w:val="22"/>
          </w:rPr>
          <w:t xml:space="preserve"> </w:t>
        </w:r>
      </w:ins>
      <w:ins w:id="1090" w:author="Chris Warburton (NESO)" w:date="2025-05-28T11:15:00Z" w16du:dateUtc="2025-05-28T10:15:00Z">
        <w:r w:rsidR="009044D9" w:rsidRPr="00AB7636">
          <w:rPr>
            <w:rFonts w:ascii="Arial" w:hAnsi="Arial" w:cs="Arial"/>
            <w:sz w:val="22"/>
            <w:szCs w:val="22"/>
          </w:rPr>
          <w:t>T</w:t>
        </w:r>
      </w:ins>
      <w:ins w:id="1091"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092"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093"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094" w:author="Chris Warburton (NESO)" w:date="2025-05-08T08:43:00Z" w16du:dateUtc="2025-05-08T07:43:00Z"/>
          <w:rFonts w:ascii="Arial" w:hAnsi="Arial" w:cs="Arial"/>
          <w:sz w:val="22"/>
          <w:szCs w:val="22"/>
        </w:rPr>
        <w:pPrChange w:id="1095" w:author="Chris Warburton (NESO)" w:date="2025-05-28T11:05:00Z" w16du:dateUtc="2025-05-28T10:05:00Z">
          <w:pPr>
            <w:tabs>
              <w:tab w:val="left" w:pos="720"/>
            </w:tabs>
            <w:spacing w:line="360" w:lineRule="auto"/>
            <w:ind w:left="709" w:hanging="11"/>
            <w:jc w:val="both"/>
          </w:pPr>
        </w:pPrChange>
      </w:pPr>
      <w:ins w:id="1096" w:author="Chris Warburton (NESO)" w:date="2025-05-28T11:05:00Z" w16du:dateUtc="2025-05-28T10:05:00Z">
        <w:r w:rsidRPr="00AB7636">
          <w:rPr>
            <w:rFonts w:ascii="Arial" w:hAnsi="Arial" w:cs="Arial"/>
            <w:b/>
            <w:bCs/>
            <w:sz w:val="22"/>
            <w:szCs w:val="22"/>
            <w:rPrChange w:id="1097" w:author="Chris Warburton (NESO)" w:date="2025-06-03T06:07:00Z" w16du:dateUtc="2025-06-03T05:07:00Z">
              <w:rPr>
                <w:rFonts w:ascii="Arial" w:hAnsi="Arial" w:cs="Arial"/>
                <w:sz w:val="22"/>
                <w:szCs w:val="22"/>
              </w:rPr>
            </w:rPrChange>
          </w:rPr>
          <w:t>4.</w:t>
        </w:r>
      </w:ins>
      <w:ins w:id="1098" w:author="Chris Warburton (NESO)" w:date="2025-05-28T15:45:00Z" w16du:dateUtc="2025-05-28T14:45:00Z">
        <w:r w:rsidR="00440082" w:rsidRPr="00AB7636">
          <w:rPr>
            <w:rFonts w:ascii="Arial" w:hAnsi="Arial" w:cs="Arial"/>
            <w:b/>
            <w:bCs/>
            <w:sz w:val="22"/>
            <w:szCs w:val="22"/>
            <w:rPrChange w:id="1099" w:author="Chris Warburton (NESO)" w:date="2025-06-03T06:07:00Z" w16du:dateUtc="2025-06-03T05:07:00Z">
              <w:rPr>
                <w:rFonts w:ascii="Arial" w:hAnsi="Arial" w:cs="Arial"/>
                <w:sz w:val="22"/>
                <w:szCs w:val="22"/>
                <w:highlight w:val="yellow"/>
              </w:rPr>
            </w:rPrChange>
          </w:rPr>
          <w:t>6</w:t>
        </w:r>
      </w:ins>
      <w:ins w:id="1100" w:author="Chris Warburton (NESO)" w:date="2025-05-28T11:05:00Z" w16du:dateUtc="2025-05-28T10:05:00Z">
        <w:r w:rsidRPr="00AB7636">
          <w:rPr>
            <w:rFonts w:ascii="Arial" w:hAnsi="Arial" w:cs="Arial"/>
            <w:sz w:val="22"/>
            <w:szCs w:val="22"/>
          </w:rPr>
          <w:tab/>
          <w:t xml:space="preserve">Where </w:t>
        </w:r>
      </w:ins>
      <w:ins w:id="1101" w:author="Chris Warburton (NESO)" w:date="2025-05-28T11:06:00Z" w16du:dateUtc="2025-05-28T10:06:00Z">
        <w:r w:rsidRPr="00AB7636">
          <w:rPr>
            <w:rFonts w:ascii="Arial" w:hAnsi="Arial" w:cs="Arial"/>
            <w:sz w:val="22"/>
            <w:szCs w:val="22"/>
            <w:rPrChange w:id="1102"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103"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104"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105"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106"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107" w:author="Chris Warburton (NESO)" w:date="2025-05-28T11:12:00Z" w16du:dateUtc="2025-05-28T10:12:00Z">
        <w:r w:rsidR="00973262" w:rsidRPr="00AB7636">
          <w:rPr>
            <w:rFonts w:ascii="Arial" w:hAnsi="Arial" w:cs="Arial"/>
            <w:b/>
            <w:bCs/>
            <w:sz w:val="22"/>
            <w:szCs w:val="22"/>
            <w:rPrChange w:id="1108" w:author="Chris Warburton (NESO)" w:date="2025-06-03T06:07:00Z" w16du:dateUtc="2025-06-03T05:07:00Z">
              <w:rPr>
                <w:rFonts w:ascii="Arial" w:hAnsi="Arial" w:cs="Arial"/>
                <w:b/>
                <w:bCs/>
                <w:sz w:val="22"/>
                <w:szCs w:val="22"/>
                <w:highlight w:val="yellow"/>
              </w:rPr>
            </w:rPrChange>
          </w:rPr>
          <w:t>F</w:t>
        </w:r>
      </w:ins>
      <w:ins w:id="1109"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110"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111"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12"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113"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114"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115"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116" w:author="Chris Warburton (NESO)" w:date="2025-05-28T15:50:00Z" w16du:dateUtc="2025-05-28T14:50:00Z">
        <w:r w:rsidR="00EA50EB" w:rsidRPr="00AB7636">
          <w:rPr>
            <w:rFonts w:ascii="Arial" w:hAnsi="Arial" w:cs="Arial"/>
            <w:sz w:val="22"/>
            <w:szCs w:val="22"/>
          </w:rPr>
          <w:t xml:space="preserve">in paragraph 4.4 </w:t>
        </w:r>
      </w:ins>
      <w:ins w:id="1117" w:author="Chris Warburton (NESO)" w:date="2025-05-28T11:09:00Z" w16du:dateUtc="2025-05-28T10:09:00Z">
        <w:r w:rsidR="00214881" w:rsidRPr="00AB7636">
          <w:rPr>
            <w:rFonts w:ascii="Arial" w:hAnsi="Arial" w:cs="Arial"/>
            <w:sz w:val="22"/>
            <w:szCs w:val="22"/>
          </w:rPr>
          <w:t>applies</w:t>
        </w:r>
      </w:ins>
      <w:ins w:id="1118" w:author="Chris Warburton (NESO)" w:date="2025-05-28T11:16:00Z" w16du:dateUtc="2025-05-28T10:16:00Z">
        <w:r w:rsidR="009F1BE7" w:rsidRPr="00AB7636">
          <w:rPr>
            <w:rFonts w:ascii="Arial" w:hAnsi="Arial" w:cs="Arial"/>
            <w:sz w:val="22"/>
            <w:szCs w:val="22"/>
            <w:rPrChange w:id="1119" w:author="Chris Warburton (NESO)" w:date="2025-06-03T06:07:00Z" w16du:dateUtc="2025-06-03T05:07:00Z">
              <w:rPr>
                <w:rFonts w:ascii="Arial" w:hAnsi="Arial" w:cs="Arial"/>
                <w:sz w:val="22"/>
                <w:szCs w:val="22"/>
                <w:highlight w:val="yellow"/>
              </w:rPr>
            </w:rPrChange>
          </w:rPr>
          <w:t>.</w:t>
        </w:r>
      </w:ins>
      <w:ins w:id="1120" w:author="Chris Warburton (NESO)" w:date="2025-05-28T11:11:00Z" w16du:dateUtc="2025-05-28T10:11:00Z">
        <w:r w:rsidR="00973262" w:rsidRPr="00AB7636">
          <w:rPr>
            <w:rFonts w:ascii="Arial" w:hAnsi="Arial" w:cs="Arial"/>
            <w:sz w:val="22"/>
            <w:szCs w:val="22"/>
          </w:rPr>
          <w:t xml:space="preserve"> </w:t>
        </w:r>
      </w:ins>
      <w:ins w:id="1121" w:author="Chris Warburton (NESO)" w:date="2025-05-28T11:16:00Z" w16du:dateUtc="2025-05-28T10:16:00Z">
        <w:r w:rsidR="009F1BE7" w:rsidRPr="00AB7636">
          <w:rPr>
            <w:rFonts w:ascii="Arial" w:hAnsi="Arial" w:cs="Arial"/>
            <w:sz w:val="22"/>
            <w:szCs w:val="22"/>
            <w:rPrChange w:id="1122" w:author="Chris Warburton (NESO)" w:date="2025-06-03T06:07:00Z" w16du:dateUtc="2025-06-03T05:07:00Z">
              <w:rPr>
                <w:rFonts w:ascii="Arial" w:hAnsi="Arial" w:cs="Arial"/>
                <w:sz w:val="22"/>
                <w:szCs w:val="22"/>
                <w:highlight w:val="yellow"/>
              </w:rPr>
            </w:rPrChange>
          </w:rPr>
          <w:t>T</w:t>
        </w:r>
      </w:ins>
      <w:ins w:id="1123" w:author="Chris Warburton (NESO)" w:date="2025-05-28T11:11:00Z" w16du:dateUtc="2025-05-28T10:11:00Z">
        <w:r w:rsidR="00973262" w:rsidRPr="00AB7636">
          <w:rPr>
            <w:rFonts w:ascii="Arial" w:hAnsi="Arial" w:cs="Arial"/>
            <w:sz w:val="22"/>
            <w:szCs w:val="22"/>
          </w:rPr>
          <w:t xml:space="preserve">he reference to </w:t>
        </w:r>
      </w:ins>
      <w:ins w:id="1124" w:author="Chris Warburton (NESO)" w:date="2025-05-28T11:12:00Z" w16du:dateUtc="2025-05-28T10:12:00Z">
        <w:r w:rsidR="00973262" w:rsidRPr="00AB7636">
          <w:rPr>
            <w:rFonts w:ascii="Arial" w:hAnsi="Arial" w:cs="Arial"/>
            <w:b/>
            <w:bCs/>
            <w:sz w:val="22"/>
            <w:szCs w:val="22"/>
            <w:rPrChange w:id="1125"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126"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27"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128"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129" w:author="Chris Warburton (NESO)" w:date="2025-06-03T06:07:00Z" w16du:dateUtc="2025-06-03T05:07:00Z">
              <w:rPr>
                <w:rFonts w:ascii="Arial" w:hAnsi="Arial" w:cs="Arial"/>
                <w:b/>
                <w:bCs/>
                <w:sz w:val="22"/>
                <w:szCs w:val="22"/>
                <w:highlight w:val="yellow"/>
              </w:rPr>
            </w:rPrChange>
          </w:rPr>
          <w:t>Interconnector User Commitment Capacity</w:t>
        </w:r>
      </w:ins>
      <w:ins w:id="1130" w:author="Chris Warburton (NESO)" w:date="2025-05-28T11:11:00Z" w16du:dateUtc="2025-05-28T10:11:00Z">
        <w:r w:rsidR="00973262" w:rsidRPr="00AB7636">
          <w:rPr>
            <w:rFonts w:ascii="Arial" w:hAnsi="Arial" w:cs="Arial"/>
            <w:sz w:val="22"/>
            <w:szCs w:val="22"/>
          </w:rPr>
          <w:t xml:space="preserve"> in paragraph 4.3 shall be construed accordingly</w:t>
        </w:r>
      </w:ins>
      <w:ins w:id="1131"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132"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133" w:author="Chris Warburton (NESO)" w:date="2025-05-08T08:43:00Z" w16du:dateUtc="2025-05-08T07:43:00Z"/>
          <w:rFonts w:ascii="Arial" w:hAnsi="Arial" w:cs="Arial"/>
          <w:b/>
          <w:bCs/>
          <w:sz w:val="22"/>
          <w:szCs w:val="22"/>
        </w:rPr>
      </w:pPr>
      <w:ins w:id="1134" w:author="Chris Warburton (NESO)" w:date="2025-05-08T08:43:00Z" w16du:dateUtc="2025-05-08T07:43:00Z">
        <w:r w:rsidRPr="00AB7636">
          <w:rPr>
            <w:rFonts w:ascii="Arial" w:hAnsi="Arial" w:cs="Arial"/>
            <w:b/>
            <w:bCs/>
            <w:sz w:val="22"/>
            <w:szCs w:val="22"/>
            <w:rPrChange w:id="1135"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136"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137" w:author="Chris Warburton (NESO)" w:date="2025-05-22T17:23:00Z" w16du:dateUtc="2025-05-22T16:23:00Z"/>
          <w:rFonts w:ascii="Arial" w:hAnsi="Arial" w:cs="Arial"/>
          <w:sz w:val="22"/>
          <w:szCs w:val="22"/>
        </w:rPr>
      </w:pPr>
      <w:ins w:id="1138" w:author="Chris Warburton (NESO)" w:date="2025-05-22T17:21:00Z" w16du:dateUtc="2025-05-22T16:21:00Z">
        <w:r w:rsidRPr="00AB7636">
          <w:rPr>
            <w:rFonts w:ascii="Arial" w:hAnsi="Arial" w:cs="Arial"/>
            <w:b/>
            <w:bCs/>
            <w:sz w:val="22"/>
            <w:szCs w:val="22"/>
            <w:rPrChange w:id="1139" w:author="Chris Warburton (NESO)" w:date="2025-06-03T06:07:00Z" w16du:dateUtc="2025-06-03T05:07:00Z">
              <w:rPr>
                <w:rFonts w:ascii="Arial" w:hAnsi="Arial" w:cs="Arial"/>
                <w:sz w:val="22"/>
                <w:szCs w:val="22"/>
              </w:rPr>
            </w:rPrChange>
          </w:rPr>
          <w:t>5.1</w:t>
        </w:r>
        <w:r w:rsidRPr="00AB7636">
          <w:tab/>
        </w:r>
      </w:ins>
      <w:ins w:id="1140"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141"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142"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143"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144"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entered into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145"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146" w:author="Chris Warburton (NESO)" w:date="2025-05-22T19:37:00Z" w16du:dateUtc="2025-05-22T18:37:00Z">
        <w:r w:rsidR="00DA7CCA" w:rsidRPr="00AB7636">
          <w:rPr>
            <w:rFonts w:ascii="Arial" w:hAnsi="Arial" w:cs="Arial"/>
            <w:sz w:val="22"/>
            <w:szCs w:val="22"/>
          </w:rPr>
          <w:t>, if it applies, the relevant sub-paragraph on which this is based</w:t>
        </w:r>
      </w:ins>
      <w:ins w:id="1147"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148" w:author="Chris Warburton (NESO)" w:date="2025-05-22T17:21:00Z" w16du:dateUtc="2025-05-22T16:21:00Z"/>
          <w:rFonts w:ascii="Arial" w:hAnsi="Arial" w:cs="Arial"/>
          <w:sz w:val="22"/>
          <w:szCs w:val="22"/>
        </w:rPr>
      </w:pPr>
      <w:ins w:id="1149"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150" w:author="Chris Warburton (NESO)" w:date="2025-05-22T17:30:00Z" w16du:dateUtc="2025-05-22T16:30:00Z"/>
          <w:rFonts w:ascii="Arial" w:hAnsi="Arial" w:cs="Arial"/>
          <w:sz w:val="22"/>
          <w:szCs w:val="22"/>
        </w:rPr>
      </w:pPr>
      <w:ins w:id="1151" w:author="Chris Warburton (NESO)" w:date="2025-05-22T17:28:00Z" w16du:dateUtc="2025-05-22T16:28:00Z">
        <w:r w:rsidRPr="00AB7636">
          <w:rPr>
            <w:rFonts w:ascii="Arial" w:hAnsi="Arial" w:cs="Arial"/>
            <w:b/>
            <w:bCs/>
            <w:sz w:val="22"/>
            <w:szCs w:val="22"/>
            <w:rPrChange w:id="1152"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153" w:author="Chris Warburton (NESO)" w:date="2025-05-22T19:14:00Z" w16du:dateUtc="2025-05-22T18:14:00Z">
        <w:r w:rsidR="005E1284" w:rsidRPr="00AB7636">
          <w:rPr>
            <w:rFonts w:ascii="Arial" w:hAnsi="Arial" w:cs="Arial"/>
            <w:sz w:val="22"/>
            <w:szCs w:val="22"/>
          </w:rPr>
          <w:t>F</w:t>
        </w:r>
      </w:ins>
      <w:ins w:id="1154" w:author="Chris Warburton (NESO)" w:date="2025-05-22T17:30:00Z" w16du:dateUtc="2025-05-22T16:30:00Z">
        <w:r w:rsidR="00EA4432" w:rsidRPr="00AB7636">
          <w:rPr>
            <w:rFonts w:ascii="Arial" w:hAnsi="Arial" w:cs="Arial"/>
            <w:sz w:val="22"/>
            <w:szCs w:val="22"/>
          </w:rPr>
          <w:t xml:space="preserve">rom </w:t>
        </w:r>
      </w:ins>
      <w:ins w:id="1155"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156"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157"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158"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159" w:author="Chris Warburton (NESO)" w:date="2025-05-22T19:25:00Z" w16du:dateUtc="2025-05-22T18:25:00Z">
        <w:r w:rsidR="00F96BE6" w:rsidRPr="00AB7636">
          <w:rPr>
            <w:rFonts w:ascii="Arial" w:hAnsi="Arial" w:cs="Arial"/>
            <w:sz w:val="22"/>
            <w:szCs w:val="22"/>
          </w:rPr>
          <w:t xml:space="preserve">it reasonably expects </w:t>
        </w:r>
      </w:ins>
      <w:ins w:id="1160" w:author="Chris Warburton (NESO)" w:date="2025-05-22T19:15:00Z" w16du:dateUtc="2025-05-22T18:15:00Z">
        <w:r w:rsidR="00A8774D" w:rsidRPr="00AB7636">
          <w:rPr>
            <w:rFonts w:ascii="Arial" w:hAnsi="Arial" w:cs="Arial"/>
            <w:sz w:val="22"/>
            <w:szCs w:val="22"/>
          </w:rPr>
          <w:t xml:space="preserve">Paragraph 4.4 </w:t>
        </w:r>
      </w:ins>
      <w:ins w:id="1161" w:author="Chris Warburton (NESO)" w:date="2025-05-22T19:23:00Z" w16du:dateUtc="2025-05-22T18:23:00Z">
        <w:r w:rsidR="00960C7E" w:rsidRPr="00AB7636">
          <w:rPr>
            <w:rFonts w:ascii="Arial" w:hAnsi="Arial" w:cs="Arial"/>
            <w:sz w:val="22"/>
            <w:szCs w:val="22"/>
          </w:rPr>
          <w:t>to</w:t>
        </w:r>
      </w:ins>
      <w:ins w:id="1162" w:author="Chris Warburton (NESO)" w:date="2025-05-22T19:18:00Z" w16du:dateUtc="2025-05-22T18:18:00Z">
        <w:r w:rsidR="009E6E7B" w:rsidRPr="00AB7636">
          <w:rPr>
            <w:rFonts w:ascii="Arial" w:hAnsi="Arial" w:cs="Arial"/>
            <w:sz w:val="22"/>
            <w:szCs w:val="22"/>
          </w:rPr>
          <w:t xml:space="preserve"> apply</w:t>
        </w:r>
      </w:ins>
      <w:ins w:id="1163"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164" w:author="Chris Warburton (NESO)" w:date="2025-05-22T19:23:00Z" w16du:dateUtc="2025-05-22T18:23:00Z">
        <w:r w:rsidR="00960C7E" w:rsidRPr="00AB7636">
          <w:rPr>
            <w:rFonts w:ascii="Arial" w:hAnsi="Arial" w:cs="Arial"/>
            <w:sz w:val="22"/>
            <w:szCs w:val="22"/>
          </w:rPr>
          <w:t xml:space="preserve">once entered into </w:t>
        </w:r>
      </w:ins>
      <w:ins w:id="1165" w:author="Chris Warburton (NESO)" w:date="2025-05-22T19:15:00Z" w16du:dateUtc="2025-05-22T18:15:00Z">
        <w:r w:rsidR="00A8774D" w:rsidRPr="00AB7636">
          <w:rPr>
            <w:rFonts w:ascii="Arial" w:hAnsi="Arial" w:cs="Arial"/>
            <w:sz w:val="22"/>
            <w:szCs w:val="22"/>
          </w:rPr>
          <w:t xml:space="preserve">and, if it </w:t>
        </w:r>
      </w:ins>
      <w:ins w:id="1166" w:author="Chris Warburton (NESO)" w:date="2025-05-22T19:19:00Z" w16du:dateUtc="2025-05-22T18:19:00Z">
        <w:r w:rsidR="009916E9" w:rsidRPr="00AB7636">
          <w:rPr>
            <w:rFonts w:ascii="Arial" w:hAnsi="Arial" w:cs="Arial"/>
            <w:sz w:val="22"/>
            <w:szCs w:val="22"/>
          </w:rPr>
          <w:t xml:space="preserve">will </w:t>
        </w:r>
      </w:ins>
      <w:ins w:id="1167" w:author="Chris Warburton (NESO)" w:date="2025-05-22T19:15:00Z" w16du:dateUtc="2025-05-22T18:15:00Z">
        <w:r w:rsidR="00A8774D" w:rsidRPr="00AB7636">
          <w:rPr>
            <w:rFonts w:ascii="Arial" w:hAnsi="Arial" w:cs="Arial"/>
            <w:sz w:val="22"/>
            <w:szCs w:val="22"/>
          </w:rPr>
          <w:t>appl</w:t>
        </w:r>
      </w:ins>
      <w:ins w:id="1168" w:author="Chris Warburton (NESO)" w:date="2025-05-22T19:19:00Z" w16du:dateUtc="2025-05-22T18:19:00Z">
        <w:r w:rsidR="009916E9" w:rsidRPr="00AB7636">
          <w:rPr>
            <w:rFonts w:ascii="Arial" w:hAnsi="Arial" w:cs="Arial"/>
            <w:sz w:val="22"/>
            <w:szCs w:val="22"/>
          </w:rPr>
          <w:t>y</w:t>
        </w:r>
      </w:ins>
      <w:ins w:id="1169" w:author="Chris Warburton (NESO)" w:date="2025-05-22T19:15:00Z" w16du:dateUtc="2025-05-22T18:15:00Z">
        <w:r w:rsidR="00A8774D" w:rsidRPr="00AB7636">
          <w:rPr>
            <w:rFonts w:ascii="Arial" w:hAnsi="Arial" w:cs="Arial"/>
            <w:sz w:val="22"/>
            <w:szCs w:val="22"/>
          </w:rPr>
          <w:t xml:space="preserve">, the </w:t>
        </w:r>
      </w:ins>
      <w:ins w:id="1170"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171"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172"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173" w:author="Chris Warburton (NESO)" w:date="2025-05-22T17:28:00Z" w16du:dateUtc="2025-05-22T16:28:00Z"/>
          <w:rFonts w:ascii="Arial" w:hAnsi="Arial" w:cs="Arial"/>
          <w:sz w:val="22"/>
          <w:szCs w:val="22"/>
        </w:rPr>
        <w:pPrChange w:id="1174" w:author="Chris Warburton (NESO)" w:date="2025-05-22T19:22:00Z" w16du:dateUtc="2025-05-22T18:22:00Z">
          <w:pPr>
            <w:tabs>
              <w:tab w:val="left" w:pos="720"/>
            </w:tabs>
            <w:spacing w:line="360" w:lineRule="auto"/>
            <w:ind w:left="720" w:hanging="720"/>
            <w:jc w:val="both"/>
          </w:pPr>
        </w:pPrChange>
      </w:pPr>
      <w:ins w:id="1175" w:author="Chris Warburton (NESO)" w:date="2025-05-22T19:20:00Z" w16du:dateUtc="2025-05-22T18:20:00Z">
        <w:r w:rsidRPr="00AB7636">
          <w:rPr>
            <w:rFonts w:ascii="Arial" w:hAnsi="Arial" w:cs="Arial"/>
            <w:b/>
            <w:bCs/>
            <w:sz w:val="22"/>
            <w:szCs w:val="22"/>
            <w:rPrChange w:id="1176" w:author="Chris Warburton (NESO)" w:date="2025-06-03T06:07:00Z" w16du:dateUtc="2025-06-03T05:07:00Z">
              <w:rPr>
                <w:rFonts w:ascii="Arial" w:hAnsi="Arial" w:cs="Arial"/>
                <w:sz w:val="22"/>
                <w:szCs w:val="22"/>
              </w:rPr>
            </w:rPrChange>
          </w:rPr>
          <w:t>5.3</w:t>
        </w:r>
      </w:ins>
      <w:ins w:id="1177" w:author="Chris Warburton (NESO)" w:date="2025-05-22T19:17:00Z" w16du:dateUtc="2025-05-22T18:17:00Z">
        <w:r w:rsidR="00ED4B03" w:rsidRPr="00AB7636">
          <w:rPr>
            <w:rFonts w:ascii="Arial" w:hAnsi="Arial" w:cs="Arial"/>
            <w:sz w:val="22"/>
            <w:szCs w:val="22"/>
          </w:rPr>
          <w:tab/>
        </w:r>
      </w:ins>
      <w:ins w:id="1178"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179" w:author="Chris Warburton (NESO)" w:date="2025-05-22T19:24:00Z" w16du:dateUtc="2025-05-22T18:24:00Z">
        <w:r w:rsidR="00DB3B96" w:rsidRPr="00AB7636">
          <w:rPr>
            <w:rFonts w:ascii="Arial" w:hAnsi="Arial" w:cs="Arial"/>
            <w:sz w:val="22"/>
            <w:szCs w:val="22"/>
          </w:rPr>
          <w:t>5.</w:t>
        </w:r>
      </w:ins>
      <w:ins w:id="1180"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181" w:author="Chris Warburton (NESO)" w:date="2025-05-22T19:21:00Z" w16du:dateUtc="2025-05-22T18:21:00Z">
        <w:r w:rsidR="000D22EA" w:rsidRPr="00AB7636">
          <w:rPr>
            <w:rFonts w:ascii="Arial" w:hAnsi="Arial" w:cs="Arial"/>
            <w:sz w:val="22"/>
            <w:szCs w:val="22"/>
          </w:rPr>
          <w:t xml:space="preserve">has notified </w:t>
        </w:r>
      </w:ins>
      <w:ins w:id="1182" w:author="Chris Warburton (NESO)" w:date="2025-05-22T19:20:00Z" w16du:dateUtc="2025-05-22T18:20:00Z">
        <w:r w:rsidR="000D22EA" w:rsidRPr="00AB7636">
          <w:rPr>
            <w:rFonts w:ascii="Arial" w:hAnsi="Arial" w:cs="Arial"/>
            <w:b/>
            <w:bCs/>
            <w:sz w:val="22"/>
            <w:szCs w:val="22"/>
          </w:rPr>
          <w:t>The Company</w:t>
        </w:r>
      </w:ins>
      <w:ins w:id="1183" w:author="Chris Warburton (NESO)" w:date="2025-05-22T19:21:00Z" w16du:dateUtc="2025-05-22T18:21:00Z">
        <w:r w:rsidR="000D22EA" w:rsidRPr="00AB7636">
          <w:rPr>
            <w:rFonts w:ascii="Arial" w:hAnsi="Arial" w:cs="Arial"/>
            <w:sz w:val="22"/>
            <w:szCs w:val="22"/>
          </w:rPr>
          <w:t xml:space="preserve"> that Paragraph 4.4 </w:t>
        </w:r>
      </w:ins>
      <w:ins w:id="1184" w:author="Chris Warburton (NESO)" w:date="2025-05-22T19:25:00Z" w16du:dateUtc="2025-05-22T18:25:00Z">
        <w:r w:rsidR="00907FA1" w:rsidRPr="00AB7636">
          <w:rPr>
            <w:rFonts w:ascii="Arial" w:hAnsi="Arial" w:cs="Arial"/>
            <w:sz w:val="22"/>
            <w:szCs w:val="22"/>
          </w:rPr>
          <w:t>is expected to</w:t>
        </w:r>
      </w:ins>
      <w:ins w:id="1185"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186" w:author="Chris Warburton (NESO)" w:date="2025-05-22T19:28:00Z" w16du:dateUtc="2025-05-22T18:28:00Z">
        <w:r w:rsidR="00AE2AEB" w:rsidRPr="00AB7636">
          <w:rPr>
            <w:rFonts w:ascii="Arial" w:hAnsi="Arial" w:cs="Arial"/>
            <w:sz w:val="22"/>
            <w:szCs w:val="22"/>
          </w:rPr>
          <w:t xml:space="preserve">once entered into </w:t>
        </w:r>
      </w:ins>
      <w:ins w:id="1187"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188" w:author="Chris Warburton (NESO)" w:date="2025-05-22T19:22:00Z" w16du:dateUtc="2025-05-22T18:22:00Z">
        <w:r w:rsidR="005C75B5" w:rsidRPr="00AB7636">
          <w:rPr>
            <w:rFonts w:ascii="Arial" w:hAnsi="Arial" w:cs="Arial"/>
            <w:sz w:val="22"/>
            <w:szCs w:val="22"/>
          </w:rPr>
          <w:t xml:space="preserve"> been</w:t>
        </w:r>
      </w:ins>
      <w:ins w:id="1189" w:author="Chris Warburton (NESO)" w:date="2025-05-22T19:21:00Z" w16du:dateUtc="2025-05-22T18:21:00Z">
        <w:r w:rsidR="005C75B5" w:rsidRPr="00AB7636">
          <w:rPr>
            <w:rFonts w:ascii="Arial" w:hAnsi="Arial" w:cs="Arial"/>
            <w:sz w:val="22"/>
            <w:szCs w:val="22"/>
          </w:rPr>
          <w:t xml:space="preserve"> determined</w:t>
        </w:r>
      </w:ins>
      <w:ins w:id="1190"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191" w:author="Chris Warburton (NESO)" w:date="2025-05-22T17:28:00Z" w16du:dateUtc="2025-05-22T16:28:00Z">
        <w:r w:rsidR="00444190" w:rsidRPr="00AB7636">
          <w:rPr>
            <w:rFonts w:ascii="Arial" w:hAnsi="Arial" w:cs="Arial"/>
            <w:sz w:val="22"/>
            <w:szCs w:val="22"/>
          </w:rPr>
          <w:t xml:space="preserve">ithin </w:t>
        </w:r>
        <w:r w:rsidR="00444190" w:rsidRPr="00AB7636">
          <w:rPr>
            <w:rFonts w:ascii="Arial" w:hAnsi="Arial" w:cs="Arial"/>
            <w:sz w:val="22"/>
            <w:szCs w:val="22"/>
          </w:rPr>
          <w:lastRenderedPageBreak/>
          <w:t xml:space="preserve">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The 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192" w:author="Chris Warburton (NESO)" w:date="2025-05-22T19:38:00Z" w16du:dateUtc="2025-05-22T18:38:00Z">
        <w:r w:rsidR="00F23CAC" w:rsidRPr="00AB7636">
          <w:rPr>
            <w:rFonts w:ascii="Arial" w:hAnsi="Arial" w:cs="Arial"/>
            <w:sz w:val="22"/>
            <w:szCs w:val="22"/>
          </w:rPr>
          <w:t>, if it applies, the relevant sub-paragraph on which this is based</w:t>
        </w:r>
      </w:ins>
      <w:ins w:id="1193"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194"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195" w:author="Chris Warburton (NESO)" w:date="2025-05-22T21:38:00Z" w16du:dateUtc="2025-05-22T20:38:00Z"/>
          <w:rFonts w:ascii="Arial" w:hAnsi="Arial" w:cs="Arial"/>
          <w:sz w:val="22"/>
          <w:szCs w:val="22"/>
        </w:rPr>
      </w:pPr>
      <w:ins w:id="1196" w:author="Chris Warburton (NESO)" w:date="2025-05-22T21:16:00Z" w16du:dateUtc="2025-05-22T20:16:00Z">
        <w:r w:rsidRPr="00AB7636">
          <w:rPr>
            <w:rFonts w:ascii="Arial" w:hAnsi="Arial" w:cs="Arial"/>
            <w:b/>
            <w:bCs/>
            <w:sz w:val="22"/>
            <w:szCs w:val="22"/>
            <w:rPrChange w:id="1197" w:author="Chris Warburton (NESO)" w:date="2025-06-03T06:07:00Z" w16du:dateUtc="2025-06-03T05:07:00Z">
              <w:rPr>
                <w:rFonts w:ascii="Arial" w:hAnsi="Arial" w:cs="Arial"/>
                <w:sz w:val="22"/>
                <w:szCs w:val="22"/>
              </w:rPr>
            </w:rPrChange>
          </w:rPr>
          <w:t>5.</w:t>
        </w:r>
      </w:ins>
      <w:ins w:id="1198" w:author="Chris Warburton (NESO)" w:date="2025-05-22T21:35:00Z" w16du:dateUtc="2025-05-22T20:35:00Z">
        <w:r w:rsidR="00717DAB" w:rsidRPr="00AB7636">
          <w:rPr>
            <w:rFonts w:ascii="Arial" w:hAnsi="Arial" w:cs="Arial"/>
            <w:b/>
            <w:bCs/>
            <w:sz w:val="22"/>
            <w:szCs w:val="22"/>
            <w:rPrChange w:id="1199" w:author="Chris Warburton (NESO)" w:date="2025-06-03T06:07:00Z" w16du:dateUtc="2025-06-03T05:07:00Z">
              <w:rPr>
                <w:rFonts w:ascii="Arial" w:hAnsi="Arial" w:cs="Arial"/>
                <w:sz w:val="22"/>
                <w:szCs w:val="22"/>
              </w:rPr>
            </w:rPrChange>
          </w:rPr>
          <w:t>4</w:t>
        </w:r>
      </w:ins>
      <w:ins w:id="1200"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201"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202" w:author="Chris Warburton (NESO)" w:date="2025-05-22T21:38:00Z" w16du:dateUtc="2025-05-22T20:38:00Z"/>
          <w:rFonts w:ascii="Arial" w:hAnsi="Arial" w:cs="Arial"/>
          <w:sz w:val="22"/>
          <w:szCs w:val="22"/>
        </w:rPr>
      </w:pPr>
      <w:ins w:id="1203"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04"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205" w:author="Chris Warburton (NESO)" w:date="2025-05-22T21:39:00Z" w16du:dateUtc="2025-05-22T20:39:00Z">
        <w:r w:rsidR="005500C2" w:rsidRPr="00AB7636">
          <w:rPr>
            <w:rFonts w:ascii="Arial" w:hAnsi="Arial" w:cs="Arial"/>
            <w:sz w:val="22"/>
            <w:szCs w:val="22"/>
          </w:rPr>
          <w:t xml:space="preserve">in accordance with Paragraph 5.2 </w:t>
        </w:r>
      </w:ins>
      <w:ins w:id="1206" w:author="Chris Warburton (NESO)" w:date="2025-05-22T21:17:00Z" w16du:dateUtc="2025-05-22T20:17:00Z">
        <w:r w:rsidR="005F45D0" w:rsidRPr="00AB7636">
          <w:rPr>
            <w:rFonts w:ascii="Arial" w:hAnsi="Arial" w:cs="Arial"/>
            <w:sz w:val="22"/>
            <w:szCs w:val="22"/>
          </w:rPr>
          <w:t>that</w:t>
        </w:r>
      </w:ins>
      <w:ins w:id="1207" w:author="Chris Warburton (NESO)" w:date="2025-05-22T21:18:00Z" w16du:dateUtc="2025-05-22T20:18:00Z">
        <w:r w:rsidR="00AF007F" w:rsidRPr="00AB7636">
          <w:rPr>
            <w:rFonts w:ascii="Arial" w:hAnsi="Arial" w:cs="Arial"/>
            <w:sz w:val="22"/>
            <w:szCs w:val="22"/>
          </w:rPr>
          <w:t xml:space="preserve"> it</w:t>
        </w:r>
      </w:ins>
      <w:ins w:id="1208" w:author="Chris Warburton (NESO)" w:date="2025-05-22T21:17:00Z" w16du:dateUtc="2025-05-22T20:17:00Z">
        <w:r w:rsidR="005F45D0" w:rsidRPr="00AB7636">
          <w:rPr>
            <w:rFonts w:ascii="Arial" w:hAnsi="Arial" w:cs="Arial"/>
            <w:sz w:val="22"/>
            <w:szCs w:val="22"/>
          </w:rPr>
          <w:t xml:space="preserve"> </w:t>
        </w:r>
      </w:ins>
      <w:ins w:id="1209"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210" w:author="Chris Warburton (NESO)" w:date="2025-05-22T21:16:00Z" w16du:dateUtc="2025-05-22T20:16:00Z">
        <w:r w:rsidR="005F45D0" w:rsidRPr="00AB7636">
          <w:rPr>
            <w:rFonts w:ascii="Arial" w:hAnsi="Arial" w:cs="Arial"/>
            <w:sz w:val="22"/>
            <w:szCs w:val="22"/>
          </w:rPr>
          <w:t xml:space="preserve"> (other</w:t>
        </w:r>
      </w:ins>
      <w:ins w:id="1211"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212" w:author="Chris Warburton (NESO)" w:date="2025-05-22T21:38:00Z" w16du:dateUtc="2025-05-22T20:38:00Z">
        <w:r w:rsidRPr="00AB7636">
          <w:rPr>
            <w:rFonts w:ascii="Arial" w:hAnsi="Arial" w:cs="Arial"/>
            <w:sz w:val="22"/>
            <w:szCs w:val="22"/>
          </w:rPr>
          <w:t>;</w:t>
        </w:r>
      </w:ins>
      <w:ins w:id="1213" w:author="Chris Warburton (NESO)" w:date="2025-05-22T21:18:00Z" w16du:dateUtc="2025-05-22T20:18:00Z">
        <w:r w:rsidR="00AF007F" w:rsidRPr="00AB7636">
          <w:rPr>
            <w:rFonts w:ascii="Arial" w:hAnsi="Arial" w:cs="Arial"/>
            <w:sz w:val="22"/>
            <w:szCs w:val="22"/>
          </w:rPr>
          <w:t xml:space="preserve"> </w:t>
        </w:r>
      </w:ins>
      <w:ins w:id="1214"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215" w:author="Chris Warburton (NESO)" w:date="2025-05-22T21:38:00Z" w16du:dateUtc="2025-05-22T20:38:00Z"/>
          <w:rFonts w:ascii="Arial" w:hAnsi="Arial" w:cs="Arial"/>
          <w:sz w:val="22"/>
          <w:szCs w:val="22"/>
        </w:rPr>
      </w:pPr>
      <w:ins w:id="1216"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217" w:author="Chris Warburton (NESO)" w:date="2025-06-03T06:07:00Z" w16du:dateUtc="2025-06-03T05:07:00Z">
              <w:rPr>
                <w:rFonts w:ascii="Arial" w:hAnsi="Arial" w:cs="Arial"/>
                <w:sz w:val="22"/>
                <w:szCs w:val="22"/>
              </w:rPr>
            </w:rPrChange>
          </w:rPr>
          <w:t>5.4.2</w:t>
        </w:r>
      </w:ins>
      <w:ins w:id="1218" w:author="Chris Warburton (NESO)" w:date="2025-05-22T21:18:00Z" w16du:dateUtc="2025-05-22T20:18:00Z">
        <w:r w:rsidR="00AF007F" w:rsidRPr="00AB7636">
          <w:rPr>
            <w:rFonts w:ascii="Arial" w:hAnsi="Arial" w:cs="Arial"/>
            <w:sz w:val="22"/>
            <w:szCs w:val="22"/>
          </w:rPr>
          <w:t xml:space="preserve"> </w:t>
        </w:r>
      </w:ins>
      <w:ins w:id="1219" w:author="Chris Warburton (NESO)" w:date="2025-05-22T21:38:00Z" w16du:dateUtc="2025-05-22T20:38:00Z">
        <w:r w:rsidRPr="00AB7636">
          <w:rPr>
            <w:rFonts w:ascii="Arial" w:hAnsi="Arial" w:cs="Arial"/>
            <w:sz w:val="22"/>
            <w:szCs w:val="22"/>
          </w:rPr>
          <w:tab/>
        </w:r>
      </w:ins>
      <w:ins w:id="1220" w:author="Chris Warburton (NESO)" w:date="2025-05-22T21:39:00Z" w16du:dateUtc="2025-05-22T20:39:00Z">
        <w:r w:rsidR="005500C2" w:rsidRPr="00AB7636">
          <w:rPr>
            <w:rFonts w:ascii="Arial" w:hAnsi="Arial" w:cs="Arial"/>
            <w:sz w:val="22"/>
            <w:szCs w:val="22"/>
          </w:rPr>
          <w:t>in accordance with Paragraph</w:t>
        </w:r>
      </w:ins>
      <w:ins w:id="1221"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222" w:author="Chris Warburton (NESO)" w:date="2025-05-22T21:39:00Z" w16du:dateUtc="2025-05-22T20:39:00Z">
        <w:r w:rsidR="005500C2" w:rsidRPr="00AB7636">
          <w:rPr>
            <w:rFonts w:ascii="Arial" w:hAnsi="Arial" w:cs="Arial"/>
            <w:sz w:val="22"/>
            <w:szCs w:val="22"/>
          </w:rPr>
          <w:t xml:space="preserve"> 5.3 </w:t>
        </w:r>
      </w:ins>
      <w:ins w:id="1223" w:author="Chris Warburton (NESO)" w:date="2025-05-22T21:18:00Z" w16du:dateUtc="2025-05-22T20:18:00Z">
        <w:r w:rsidR="00AF007F" w:rsidRPr="00AB7636">
          <w:rPr>
            <w:rFonts w:ascii="Arial" w:hAnsi="Arial" w:cs="Arial"/>
            <w:sz w:val="22"/>
            <w:szCs w:val="22"/>
          </w:rPr>
          <w:t>that</w:t>
        </w:r>
      </w:ins>
      <w:ins w:id="1224"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225" w:author="Chris Warburton (NESO)" w:date="2025-05-22T21:16:00Z" w16du:dateUtc="2025-05-22T20:16:00Z"/>
          <w:rFonts w:ascii="Arial" w:hAnsi="Arial" w:cs="Arial"/>
          <w:sz w:val="22"/>
          <w:szCs w:val="22"/>
        </w:rPr>
        <w:pPrChange w:id="1226" w:author="Chris Warburton (NESO)" w:date="2025-05-22T21:38:00Z" w16du:dateUtc="2025-05-22T20:38:00Z">
          <w:pPr>
            <w:tabs>
              <w:tab w:val="left" w:pos="720"/>
            </w:tabs>
            <w:spacing w:line="360" w:lineRule="auto"/>
            <w:ind w:left="720" w:hanging="720"/>
            <w:jc w:val="both"/>
          </w:pPr>
        </w:pPrChange>
      </w:pPr>
      <w:ins w:id="1227" w:author="Chris Warburton (NESO)" w:date="2025-05-22T21:38:00Z" w16du:dateUtc="2025-05-22T20:38:00Z">
        <w:r w:rsidRPr="00AB7636">
          <w:rPr>
            <w:rFonts w:ascii="Arial" w:hAnsi="Arial" w:cs="Arial"/>
            <w:sz w:val="22"/>
            <w:szCs w:val="22"/>
          </w:rPr>
          <w:tab/>
        </w:r>
      </w:ins>
      <w:ins w:id="1228" w:author="Chris Warburton (NESO)" w:date="2025-05-22T21:19:00Z" w16du:dateUtc="2025-05-22T20:19:00Z">
        <w:r w:rsidR="00AF007F" w:rsidRPr="00AB7636">
          <w:rPr>
            <w:rFonts w:ascii="Arial" w:hAnsi="Arial" w:cs="Arial"/>
            <w:sz w:val="22"/>
            <w:szCs w:val="22"/>
          </w:rPr>
          <w:t xml:space="preserve">it must use best endeavours to notify </w:t>
        </w:r>
      </w:ins>
      <w:ins w:id="1229" w:author="Chris Warburton (NESO)" w:date="2025-05-22T21:20:00Z" w16du:dateUtc="2025-05-22T20:20:00Z">
        <w:r w:rsidR="00AF007F" w:rsidRPr="00AB7636">
          <w:rPr>
            <w:rFonts w:ascii="Arial" w:hAnsi="Arial" w:cs="Arial"/>
            <w:b/>
            <w:bCs/>
            <w:sz w:val="22"/>
            <w:szCs w:val="22"/>
          </w:rPr>
          <w:t>The Company</w:t>
        </w:r>
      </w:ins>
      <w:ins w:id="1230"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231"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232" w:author="Chris Warburton (NESO)" w:date="2025-05-22T21:21:00Z" w16du:dateUtc="2025-05-22T20:21:00Z">
        <w:r w:rsidR="002E1004" w:rsidRPr="00AB7636">
          <w:rPr>
            <w:rFonts w:ascii="Arial" w:hAnsi="Arial" w:cs="Arial"/>
            <w:sz w:val="22"/>
            <w:szCs w:val="22"/>
          </w:rPr>
          <w:t xml:space="preserve">not </w:t>
        </w:r>
      </w:ins>
      <w:ins w:id="1233" w:author="Chris Warburton (NESO)" w:date="2025-05-22T21:20:00Z" w16du:dateUtc="2025-05-22T20:20:00Z">
        <w:r w:rsidR="00C52144" w:rsidRPr="00AB7636">
          <w:rPr>
            <w:rFonts w:ascii="Arial" w:hAnsi="Arial" w:cs="Arial"/>
            <w:sz w:val="22"/>
            <w:szCs w:val="22"/>
          </w:rPr>
          <w:t>apply</w:t>
        </w:r>
      </w:ins>
      <w:ins w:id="1234" w:author="Chris Warburton (NESO)" w:date="2025-05-22T21:21:00Z" w16du:dateUtc="2025-05-22T20:21:00Z">
        <w:r w:rsidR="002E1004" w:rsidRPr="00AB7636">
          <w:rPr>
            <w:rFonts w:ascii="Arial" w:hAnsi="Arial" w:cs="Arial"/>
            <w:sz w:val="22"/>
            <w:szCs w:val="22"/>
          </w:rPr>
          <w:t>.</w:t>
        </w:r>
      </w:ins>
      <w:ins w:id="1235"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236"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237" w:author="Chris Warburton (NESO)" w:date="2025-05-12T16:19:00Z" w16du:dateUtc="2025-05-12T15:19:00Z"/>
          <w:rFonts w:ascii="Arial" w:hAnsi="Arial" w:cs="Arial"/>
          <w:sz w:val="22"/>
          <w:szCs w:val="22"/>
        </w:rPr>
      </w:pPr>
      <w:ins w:id="1238" w:author="Chris Warburton (NESO)" w:date="2025-05-08T08:43:00Z" w16du:dateUtc="2025-05-08T07:43:00Z">
        <w:r w:rsidRPr="00AB7636">
          <w:rPr>
            <w:rFonts w:ascii="Arial" w:hAnsi="Arial" w:cs="Arial"/>
            <w:b/>
            <w:bCs/>
            <w:sz w:val="22"/>
            <w:szCs w:val="22"/>
            <w:rPrChange w:id="1239"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240" w:author="Chris Warburton (NESO)" w:date="2025-06-03T06:07:00Z" w16du:dateUtc="2025-06-03T05:07:00Z">
              <w:rPr>
                <w:rFonts w:ascii="Arial" w:hAnsi="Arial" w:cs="Arial"/>
                <w:sz w:val="22"/>
                <w:szCs w:val="22"/>
              </w:rPr>
            </w:rPrChange>
          </w:rPr>
          <w:t>.</w:t>
        </w:r>
      </w:ins>
      <w:ins w:id="1241" w:author="Chris Warburton (NESO)" w:date="2025-05-22T21:35:00Z" w16du:dateUtc="2025-05-22T20:35:00Z">
        <w:r w:rsidR="00717DAB" w:rsidRPr="00AB7636">
          <w:rPr>
            <w:rFonts w:ascii="Arial" w:hAnsi="Arial" w:cs="Arial"/>
            <w:b/>
            <w:bCs/>
            <w:sz w:val="22"/>
            <w:szCs w:val="22"/>
            <w:rPrChange w:id="1242" w:author="Chris Warburton (NESO)" w:date="2025-06-03T06:07:00Z" w16du:dateUtc="2025-06-03T05:07:00Z">
              <w:rPr>
                <w:rFonts w:ascii="Arial" w:hAnsi="Arial" w:cs="Arial"/>
                <w:sz w:val="22"/>
                <w:szCs w:val="22"/>
              </w:rPr>
            </w:rPrChange>
          </w:rPr>
          <w:t>5</w:t>
        </w:r>
      </w:ins>
      <w:ins w:id="1243" w:author="Chris Warburton (NESO)" w:date="2025-05-08T08:43:00Z" w16du:dateUtc="2025-05-08T07:43:00Z">
        <w:r w:rsidR="000D15CC" w:rsidRPr="00AB7636">
          <w:tab/>
        </w:r>
      </w:ins>
      <w:ins w:id="1244"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245"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246"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247"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248" w:author="Chris Warburton (NESO)" w:date="2025-05-12T16:18:00Z" w16du:dateUtc="2025-05-12T15:18:00Z">
        <w:r w:rsidR="00404DD0" w:rsidRPr="00AB7636">
          <w:rPr>
            <w:rFonts w:ascii="Arial" w:hAnsi="Arial" w:cs="Arial"/>
            <w:sz w:val="22"/>
            <w:szCs w:val="22"/>
          </w:rPr>
          <w:t xml:space="preserve"> (</w:t>
        </w:r>
      </w:ins>
      <w:ins w:id="1249"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250"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251"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252" w:author="Chris Warburton (NESO)" w:date="2025-05-13T10:55:00Z" w16du:dateUtc="2025-05-13T09:55:00Z">
        <w:r w:rsidR="00FB5F8E" w:rsidRPr="00AB7636">
          <w:rPr>
            <w:rFonts w:ascii="Arial" w:hAnsi="Arial" w:cs="Arial"/>
            <w:b/>
            <w:bCs/>
            <w:sz w:val="22"/>
            <w:szCs w:val="22"/>
          </w:rPr>
          <w:t>,</w:t>
        </w:r>
      </w:ins>
      <w:ins w:id="1253" w:author="Chris Warburton (NESO)" w:date="2025-05-13T10:53:00Z" w16du:dateUtc="2025-05-13T09:53:00Z">
        <w:r w:rsidR="00817674" w:rsidRPr="00AB7636">
          <w:rPr>
            <w:rFonts w:ascii="Arial" w:hAnsi="Arial" w:cs="Arial"/>
            <w:sz w:val="22"/>
            <w:szCs w:val="22"/>
          </w:rPr>
          <w:t xml:space="preserve"> the next</w:t>
        </w:r>
      </w:ins>
      <w:ins w:id="1254"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255" w:author="Chris Warburton (NESO)" w:date="2025-05-12T16:18:00Z" w16du:dateUtc="2025-05-12T15:18:00Z">
        <w:r w:rsidR="00404DD0" w:rsidRPr="00AB7636">
          <w:rPr>
            <w:rFonts w:ascii="Arial" w:hAnsi="Arial" w:cs="Arial"/>
            <w:sz w:val="22"/>
            <w:szCs w:val="22"/>
          </w:rPr>
          <w:t xml:space="preserve">) </w:t>
        </w:r>
      </w:ins>
      <w:ins w:id="1256" w:author="Chris Warburton (NESO)" w:date="2025-05-13T10:59:00Z" w16du:dateUtc="2025-05-13T09:59:00Z">
        <w:r w:rsidR="00310B90" w:rsidRPr="00AB7636">
          <w:rPr>
            <w:rFonts w:ascii="Arial" w:hAnsi="Arial" w:cs="Arial"/>
            <w:sz w:val="22"/>
            <w:szCs w:val="22"/>
          </w:rPr>
          <w:t>notify</w:t>
        </w:r>
      </w:ins>
      <w:ins w:id="1257"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258" w:author="Chris Warburton (NESO)" w:date="2025-05-13T10:59:00Z" w16du:dateUtc="2025-05-13T09:59:00Z">
        <w:r w:rsidR="007C5F22" w:rsidRPr="00AB7636">
          <w:rPr>
            <w:rFonts w:ascii="Arial" w:hAnsi="Arial" w:cs="Arial"/>
            <w:sz w:val="22"/>
            <w:szCs w:val="22"/>
          </w:rPr>
          <w:t xml:space="preserve"> of</w:t>
        </w:r>
      </w:ins>
      <w:ins w:id="1259"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260"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261" w:author="Chris Warburton (NESO)" w:date="2025-05-12T16:18:00Z" w16du:dateUtc="2025-05-12T15:18:00Z"/>
          <w:rFonts w:ascii="Arial" w:hAnsi="Arial" w:cs="Arial"/>
          <w:sz w:val="22"/>
          <w:szCs w:val="22"/>
        </w:rPr>
        <w:pPrChange w:id="1262" w:author="Chris Warburton (NESO)" w:date="2025-05-12T16:24:00Z" w16du:dateUtc="2025-05-12T15:24:00Z">
          <w:pPr>
            <w:tabs>
              <w:tab w:val="left" w:pos="720"/>
            </w:tabs>
            <w:spacing w:line="360" w:lineRule="auto"/>
            <w:ind w:left="720" w:hanging="720"/>
            <w:jc w:val="both"/>
          </w:pPr>
        </w:pPrChange>
      </w:pPr>
      <w:ins w:id="1263" w:author="Chris Warburton (NESO)" w:date="2025-05-12T16:19:00Z" w16du:dateUtc="2025-05-12T15:19:00Z">
        <w:r w:rsidRPr="00AB7636">
          <w:rPr>
            <w:rFonts w:ascii="Arial" w:hAnsi="Arial" w:cs="Arial"/>
            <w:sz w:val="22"/>
            <w:szCs w:val="22"/>
          </w:rPr>
          <w:tab/>
        </w:r>
      </w:ins>
      <w:ins w:id="1264" w:author="Chris Warburton (NESO)" w:date="2025-05-12T16:24:00Z" w16du:dateUtc="2025-05-12T15:24:00Z">
        <w:r w:rsidR="00883A56" w:rsidRPr="00AB7636">
          <w:rPr>
            <w:rFonts w:ascii="Arial" w:hAnsi="Arial" w:cs="Arial"/>
            <w:b/>
            <w:bCs/>
            <w:sz w:val="22"/>
            <w:szCs w:val="22"/>
            <w:rPrChange w:id="1265" w:author="Chris Warburton (NESO)" w:date="2025-06-03T06:07:00Z" w16du:dateUtc="2025-06-03T05:07:00Z">
              <w:rPr>
                <w:rFonts w:ascii="Arial" w:hAnsi="Arial" w:cs="Arial"/>
                <w:sz w:val="22"/>
                <w:szCs w:val="22"/>
              </w:rPr>
            </w:rPrChange>
          </w:rPr>
          <w:t>5.</w:t>
        </w:r>
      </w:ins>
      <w:ins w:id="1266" w:author="Chris Warburton (NESO)" w:date="2025-05-22T21:35:00Z" w16du:dateUtc="2025-05-22T20:35:00Z">
        <w:r w:rsidR="00717DAB" w:rsidRPr="00AB7636">
          <w:rPr>
            <w:rFonts w:ascii="Arial" w:hAnsi="Arial" w:cs="Arial"/>
            <w:b/>
            <w:bCs/>
            <w:sz w:val="22"/>
            <w:szCs w:val="22"/>
            <w:rPrChange w:id="1267" w:author="Chris Warburton (NESO)" w:date="2025-06-03T06:07:00Z" w16du:dateUtc="2025-06-03T05:07:00Z">
              <w:rPr>
                <w:rFonts w:ascii="Arial" w:hAnsi="Arial" w:cs="Arial"/>
                <w:sz w:val="22"/>
                <w:szCs w:val="22"/>
              </w:rPr>
            </w:rPrChange>
          </w:rPr>
          <w:t>5</w:t>
        </w:r>
      </w:ins>
      <w:ins w:id="1268" w:author="Chris Warburton (NESO)" w:date="2025-05-12T16:24:00Z" w16du:dateUtc="2025-05-12T15:24:00Z">
        <w:r w:rsidR="00883A56" w:rsidRPr="00AB7636">
          <w:rPr>
            <w:rFonts w:ascii="Arial" w:hAnsi="Arial" w:cs="Arial"/>
            <w:b/>
            <w:bCs/>
            <w:sz w:val="22"/>
            <w:szCs w:val="22"/>
            <w:rPrChange w:id="1269" w:author="Chris Warburton (NESO)" w:date="2025-06-03T06:07:00Z" w16du:dateUtc="2025-06-03T05:07:00Z">
              <w:rPr>
                <w:rFonts w:ascii="Arial" w:hAnsi="Arial" w:cs="Arial"/>
                <w:sz w:val="22"/>
                <w:szCs w:val="22"/>
              </w:rPr>
            </w:rPrChange>
          </w:rPr>
          <w:t>.1</w:t>
        </w:r>
        <w:r w:rsidR="00883A56" w:rsidRPr="00AB7636">
          <w:tab/>
        </w:r>
      </w:ins>
      <w:ins w:id="1270" w:author="Chris Warburton (NESO)" w:date="2025-05-12T16:39:00Z" w16du:dateUtc="2025-05-12T15:39:00Z">
        <w:r w:rsidR="003B78B2" w:rsidRPr="00AB7636">
          <w:rPr>
            <w:rFonts w:ascii="Arial" w:hAnsi="Arial" w:cs="Arial"/>
            <w:sz w:val="22"/>
            <w:szCs w:val="22"/>
          </w:rPr>
          <w:t xml:space="preserve">the details of </w:t>
        </w:r>
      </w:ins>
      <w:ins w:id="1271"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ins w:id="1272" w:author="Chris Warburton (NESO)" w:date="2025-05-12T16:45:00Z" w16du:dateUtc="2025-05-12T15:45:00Z">
        <w:r w:rsidR="00E2295C" w:rsidRPr="00AB7636">
          <w:rPr>
            <w:rFonts w:ascii="Arial" w:hAnsi="Arial" w:cs="Arial"/>
            <w:sz w:val="22"/>
            <w:szCs w:val="22"/>
          </w:rPr>
          <w:t xml:space="preserve">entered into </w:t>
        </w:r>
      </w:ins>
      <w:ins w:id="1273" w:author="Chris Warburton (NESO)" w:date="2025-05-12T16:40:00Z" w16du:dateUtc="2025-05-12T15:40:00Z">
        <w:r w:rsidR="003B78B2" w:rsidRPr="00AB7636">
          <w:rPr>
            <w:rFonts w:ascii="Arial" w:hAnsi="Arial" w:cs="Arial"/>
            <w:sz w:val="22"/>
            <w:szCs w:val="22"/>
          </w:rPr>
          <w:t>between it and</w:t>
        </w:r>
      </w:ins>
      <w:ins w:id="1274"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275" w:author="Chris Warburton (NESO)" w:date="2025-05-12T16:18:00Z" w16du:dateUtc="2025-05-12T15:18:00Z">
        <w:r w:rsidR="00404DD0" w:rsidRPr="00AB7636">
          <w:rPr>
            <w:rFonts w:ascii="Arial" w:hAnsi="Arial" w:cs="Arial"/>
            <w:b/>
            <w:bCs/>
            <w:sz w:val="22"/>
            <w:szCs w:val="22"/>
          </w:rPr>
          <w:t>Milestone 1</w:t>
        </w:r>
      </w:ins>
      <w:ins w:id="1276" w:author="Chris Warburton (NESO)" w:date="2025-05-12T16:46:00Z" w16du:dateUtc="2025-05-12T15:46:00Z">
        <w:r w:rsidR="00D95EBA" w:rsidRPr="00AB7636">
          <w:rPr>
            <w:rFonts w:ascii="Arial" w:hAnsi="Arial" w:cs="Arial"/>
            <w:sz w:val="22"/>
            <w:szCs w:val="22"/>
          </w:rPr>
          <w:t xml:space="preserve"> has been met</w:t>
        </w:r>
      </w:ins>
      <w:ins w:id="1277" w:author="Chris Warburton (NESO)" w:date="2025-05-12T16:57:00Z" w16du:dateUtc="2025-05-12T15:57:00Z">
        <w:r w:rsidR="00D06BE3" w:rsidRPr="00AB7636">
          <w:rPr>
            <w:rFonts w:ascii="Arial" w:hAnsi="Arial" w:cs="Arial"/>
            <w:sz w:val="22"/>
            <w:szCs w:val="22"/>
          </w:rPr>
          <w:t>;</w:t>
        </w:r>
      </w:ins>
      <w:ins w:id="1278" w:author="Chris Warburton (NESO)" w:date="2025-05-22T11:54:00Z" w16du:dateUtc="2025-05-22T10:54:00Z">
        <w:r w:rsidR="00061041" w:rsidRPr="00AB7636">
          <w:rPr>
            <w:rFonts w:ascii="Arial" w:hAnsi="Arial" w:cs="Arial"/>
            <w:sz w:val="22"/>
            <w:szCs w:val="22"/>
          </w:rPr>
          <w:t xml:space="preserve"> and</w:t>
        </w:r>
      </w:ins>
    </w:p>
    <w:p w14:paraId="490A3DC5" w14:textId="55879533" w:rsidR="00930D3B" w:rsidRPr="00AB7636" w:rsidRDefault="00883A56">
      <w:pPr>
        <w:tabs>
          <w:tab w:val="left" w:pos="720"/>
        </w:tabs>
        <w:spacing w:line="360" w:lineRule="auto"/>
        <w:ind w:left="1440" w:hanging="1440"/>
        <w:jc w:val="both"/>
        <w:rPr>
          <w:ins w:id="1279" w:author="Chris Warburton (NESO)" w:date="2025-05-12T16:57:00Z" w16du:dateUtc="2025-05-12T15:57:00Z"/>
          <w:rFonts w:ascii="Arial" w:hAnsi="Arial" w:cs="Arial"/>
          <w:sz w:val="22"/>
          <w:szCs w:val="22"/>
        </w:rPr>
      </w:pPr>
      <w:ins w:id="1280"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281" w:author="Chris Warburton (NESO)" w:date="2025-06-03T06:07:00Z" w16du:dateUtc="2025-06-03T05:07:00Z">
              <w:rPr>
                <w:rFonts w:ascii="Arial" w:hAnsi="Arial" w:cs="Arial"/>
                <w:sz w:val="22"/>
                <w:szCs w:val="22"/>
              </w:rPr>
            </w:rPrChange>
          </w:rPr>
          <w:t>5.</w:t>
        </w:r>
      </w:ins>
      <w:ins w:id="1282" w:author="Chris Warburton (NESO)" w:date="2025-05-22T21:35:00Z" w16du:dateUtc="2025-05-22T20:35:00Z">
        <w:r w:rsidR="00717DAB" w:rsidRPr="00AB7636">
          <w:rPr>
            <w:rFonts w:ascii="Arial" w:hAnsi="Arial" w:cs="Arial"/>
            <w:b/>
            <w:bCs/>
            <w:sz w:val="22"/>
            <w:szCs w:val="22"/>
            <w:rPrChange w:id="1283" w:author="Chris Warburton (NESO)" w:date="2025-06-03T06:07:00Z" w16du:dateUtc="2025-06-03T05:07:00Z">
              <w:rPr>
                <w:rFonts w:ascii="Arial" w:hAnsi="Arial" w:cs="Arial"/>
                <w:sz w:val="22"/>
                <w:szCs w:val="22"/>
              </w:rPr>
            </w:rPrChange>
          </w:rPr>
          <w:t>5</w:t>
        </w:r>
      </w:ins>
      <w:ins w:id="1284" w:author="Chris Warburton (NESO)" w:date="2025-05-12T16:24:00Z" w16du:dateUtc="2025-05-12T15:24:00Z">
        <w:r w:rsidRPr="00AB7636">
          <w:rPr>
            <w:rFonts w:ascii="Arial" w:hAnsi="Arial" w:cs="Arial"/>
            <w:b/>
            <w:bCs/>
            <w:sz w:val="22"/>
            <w:szCs w:val="22"/>
            <w:rPrChange w:id="1285" w:author="Chris Warburton (NESO)" w:date="2025-06-03T06:07:00Z" w16du:dateUtc="2025-06-03T05:07:00Z">
              <w:rPr>
                <w:rFonts w:ascii="Arial" w:hAnsi="Arial" w:cs="Arial"/>
                <w:sz w:val="22"/>
                <w:szCs w:val="22"/>
              </w:rPr>
            </w:rPrChange>
          </w:rPr>
          <w:t>.</w:t>
        </w:r>
      </w:ins>
      <w:ins w:id="1286" w:author="Chris Warburton (NESO)" w:date="2025-05-15T15:14:00Z" w16du:dateUtc="2025-05-15T14:14:00Z">
        <w:r w:rsidR="000F497E" w:rsidRPr="00AB7636">
          <w:rPr>
            <w:rFonts w:ascii="Arial" w:hAnsi="Arial" w:cs="Arial"/>
            <w:b/>
            <w:bCs/>
            <w:sz w:val="22"/>
            <w:szCs w:val="22"/>
            <w:rPrChange w:id="1287" w:author="Chris Warburton (NESO)" w:date="2025-06-03T06:07:00Z" w16du:dateUtc="2025-06-03T05:07:00Z">
              <w:rPr>
                <w:rFonts w:ascii="Arial" w:hAnsi="Arial" w:cs="Arial"/>
                <w:sz w:val="22"/>
                <w:szCs w:val="22"/>
              </w:rPr>
            </w:rPrChange>
          </w:rPr>
          <w:t>2</w:t>
        </w:r>
      </w:ins>
      <w:ins w:id="1288" w:author="Chris Warburton (NESO)" w:date="2025-05-12T16:24:00Z" w16du:dateUtc="2025-05-12T15:24:00Z">
        <w:r w:rsidRPr="00AB7636">
          <w:rPr>
            <w:rFonts w:ascii="Arial" w:hAnsi="Arial" w:cs="Arial"/>
            <w:sz w:val="22"/>
            <w:szCs w:val="22"/>
          </w:rPr>
          <w:tab/>
        </w:r>
      </w:ins>
      <w:ins w:id="1289"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entered into between it and </w:t>
        </w:r>
        <w:r w:rsidR="00F63C8D" w:rsidRPr="00AB7636">
          <w:rPr>
            <w:rFonts w:ascii="Arial" w:hAnsi="Arial" w:cs="Arial"/>
            <w:b/>
            <w:bCs/>
            <w:sz w:val="22"/>
            <w:szCs w:val="22"/>
          </w:rPr>
          <w:t>The Company</w:t>
        </w:r>
        <w:r w:rsidR="00F63C8D" w:rsidRPr="00AB7636">
          <w:rPr>
            <w:rFonts w:ascii="Arial" w:hAnsi="Arial" w:cs="Arial"/>
            <w:sz w:val="22"/>
            <w:szCs w:val="22"/>
          </w:rPr>
          <w:t xml:space="preserve"> wh</w:t>
        </w:r>
      </w:ins>
      <w:ins w:id="1290" w:author="Chris Warburton (NESO)" w:date="2025-05-12T16:56:00Z" w16du:dateUtc="2025-05-12T15:56:00Z">
        <w:r w:rsidR="001B678D" w:rsidRPr="00AB7636">
          <w:rPr>
            <w:rFonts w:ascii="Arial" w:hAnsi="Arial" w:cs="Arial"/>
            <w:sz w:val="22"/>
            <w:szCs w:val="22"/>
          </w:rPr>
          <w:t>ich have been terminated</w:t>
        </w:r>
      </w:ins>
      <w:ins w:id="1291" w:author="Chris Warburton (NESO)" w:date="2025-05-12T16:57:00Z" w16du:dateUtc="2025-05-12T15:57:00Z">
        <w:r w:rsidR="00FA4E39" w:rsidRPr="00AB7636">
          <w:rPr>
            <w:rFonts w:ascii="Arial" w:hAnsi="Arial" w:cs="Arial"/>
            <w:sz w:val="22"/>
            <w:szCs w:val="22"/>
          </w:rPr>
          <w:t xml:space="preserve"> or where </w:t>
        </w:r>
        <w:r w:rsidR="00FA4E39" w:rsidRPr="00AB7636">
          <w:rPr>
            <w:rFonts w:ascii="Arial" w:hAnsi="Arial" w:cs="Arial"/>
            <w:b/>
            <w:bCs/>
            <w:sz w:val="22"/>
            <w:szCs w:val="22"/>
          </w:rPr>
          <w:t>Developer Capacity</w:t>
        </w:r>
        <w:r w:rsidR="00FA4E39" w:rsidRPr="00AB7636">
          <w:rPr>
            <w:rFonts w:ascii="Arial" w:hAnsi="Arial" w:cs="Arial"/>
            <w:sz w:val="22"/>
            <w:szCs w:val="22"/>
          </w:rPr>
          <w:t xml:space="preserve"> has been reduced</w:t>
        </w:r>
        <w:r w:rsidR="00930D3B" w:rsidRPr="00AB7636">
          <w:rPr>
            <w:rFonts w:ascii="Arial" w:hAnsi="Arial" w:cs="Arial"/>
            <w:sz w:val="22"/>
            <w:szCs w:val="22"/>
          </w:rPr>
          <w:t xml:space="preserve"> without</w:t>
        </w:r>
      </w:ins>
      <w:ins w:id="1292" w:author="Chris Warburton (NESO)" w:date="2025-05-12T16:56:00Z" w16du:dateUtc="2025-05-12T15:56:00Z">
        <w:r w:rsidR="001B678D" w:rsidRPr="00AB7636">
          <w:rPr>
            <w:rFonts w:ascii="Arial" w:hAnsi="Arial" w:cs="Arial"/>
            <w:sz w:val="22"/>
            <w:szCs w:val="22"/>
          </w:rPr>
          <w:t xml:space="preserve"> </w:t>
        </w:r>
      </w:ins>
      <w:ins w:id="1293" w:author="Chris Warburton (NESO)" w:date="2025-05-12T16:55:00Z" w16du:dateUtc="2025-05-12T15:55:00Z">
        <w:r w:rsidR="00F63C8D" w:rsidRPr="00AB7636">
          <w:rPr>
            <w:rFonts w:ascii="Arial" w:hAnsi="Arial" w:cs="Arial"/>
            <w:b/>
            <w:bCs/>
            <w:sz w:val="22"/>
            <w:szCs w:val="22"/>
          </w:rPr>
          <w:t>Milestone 1</w:t>
        </w:r>
        <w:r w:rsidR="00F63C8D" w:rsidRPr="00AB7636">
          <w:rPr>
            <w:rFonts w:ascii="Arial" w:hAnsi="Arial" w:cs="Arial"/>
            <w:sz w:val="22"/>
            <w:szCs w:val="22"/>
          </w:rPr>
          <w:t xml:space="preserve"> ha</w:t>
        </w:r>
      </w:ins>
      <w:ins w:id="1294" w:author="Chris Warburton (NESO)" w:date="2025-05-12T16:57:00Z" w16du:dateUtc="2025-05-12T15:57:00Z">
        <w:r w:rsidR="00930D3B" w:rsidRPr="00AB7636">
          <w:rPr>
            <w:rFonts w:ascii="Arial" w:hAnsi="Arial" w:cs="Arial"/>
            <w:sz w:val="22"/>
            <w:szCs w:val="22"/>
          </w:rPr>
          <w:t>ving</w:t>
        </w:r>
      </w:ins>
      <w:ins w:id="1295" w:author="Chris Warburton (NESO)" w:date="2025-05-12T16:55:00Z" w16du:dateUtc="2025-05-12T15:55:00Z">
        <w:r w:rsidR="00F63C8D" w:rsidRPr="00AB7636">
          <w:rPr>
            <w:rFonts w:ascii="Arial" w:hAnsi="Arial" w:cs="Arial"/>
            <w:sz w:val="22"/>
            <w:szCs w:val="22"/>
          </w:rPr>
          <w:t xml:space="preserve"> been met</w:t>
        </w:r>
      </w:ins>
      <w:ins w:id="1296" w:author="Chris Warburton (NESO)" w:date="2025-05-22T12:05:00Z" w16du:dateUtc="2025-05-22T11:05:00Z">
        <w:r w:rsidR="00D42463" w:rsidRPr="00AB7636">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297"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298" w:author="Chris Warburton (NESO)" w:date="2025-05-22T21:35:00Z" w16du:dateUtc="2025-05-22T20:35:00Z"/>
          <w:rFonts w:ascii="Arial" w:hAnsi="Arial" w:cs="Arial"/>
          <w:sz w:val="22"/>
          <w:szCs w:val="22"/>
        </w:rPr>
      </w:pPr>
      <w:ins w:id="1299" w:author="Chris Warburton (NESO)" w:date="2025-05-22T21:14:00Z" w16du:dateUtc="2025-05-22T20:14:00Z">
        <w:r w:rsidRPr="00AB7636">
          <w:rPr>
            <w:rFonts w:ascii="Arial" w:hAnsi="Arial" w:cs="Arial"/>
            <w:sz w:val="22"/>
            <w:szCs w:val="22"/>
          </w:rPr>
          <w:t xml:space="preserve"> </w:t>
        </w:r>
      </w:ins>
      <w:ins w:id="1300" w:author="Chris Warburton (NESO)" w:date="2025-05-22T19:31:00Z" w16du:dateUtc="2025-05-22T18:31:00Z">
        <w:r w:rsidR="00B768EF" w:rsidRPr="00AB7636">
          <w:rPr>
            <w:rFonts w:ascii="Arial" w:hAnsi="Arial" w:cs="Arial"/>
            <w:b/>
            <w:bCs/>
            <w:sz w:val="22"/>
            <w:szCs w:val="22"/>
            <w:rPrChange w:id="1301" w:author="Chris Warburton (NESO)" w:date="2025-06-03T06:07:00Z" w16du:dateUtc="2025-06-03T05:07:00Z">
              <w:rPr>
                <w:rFonts w:ascii="Arial" w:hAnsi="Arial" w:cs="Arial"/>
                <w:sz w:val="22"/>
                <w:szCs w:val="22"/>
              </w:rPr>
            </w:rPrChange>
          </w:rPr>
          <w:t>5.</w:t>
        </w:r>
      </w:ins>
      <w:ins w:id="1302" w:author="Chris Warburton (NESO)" w:date="2025-05-22T21:35:00Z" w16du:dateUtc="2025-05-22T20:35:00Z">
        <w:r w:rsidR="00717DAB" w:rsidRPr="00AB7636">
          <w:rPr>
            <w:rFonts w:ascii="Arial" w:hAnsi="Arial" w:cs="Arial"/>
            <w:b/>
            <w:bCs/>
            <w:sz w:val="22"/>
            <w:szCs w:val="22"/>
            <w:rPrChange w:id="1303" w:author="Chris Warburton (NESO)" w:date="2025-06-03T06:07:00Z" w16du:dateUtc="2025-06-03T05:07:00Z">
              <w:rPr>
                <w:rFonts w:ascii="Arial" w:hAnsi="Arial" w:cs="Arial"/>
                <w:sz w:val="22"/>
                <w:szCs w:val="22"/>
              </w:rPr>
            </w:rPrChange>
          </w:rPr>
          <w:t>6</w:t>
        </w:r>
      </w:ins>
      <w:ins w:id="1304" w:author="Chris Warburton (NESO)" w:date="2025-05-22T19:31:00Z" w16du:dateUtc="2025-05-22T18:31:00Z">
        <w:r w:rsidR="009272FC" w:rsidRPr="00AB7636">
          <w:tab/>
        </w:r>
      </w:ins>
      <w:ins w:id="1305"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306" w:author="Chris Warburton (NESO)" w:date="2025-05-22T19:33:00Z" w16du:dateUtc="2025-05-22T18:33:00Z">
        <w:r w:rsidR="00270ABD" w:rsidRPr="00AB7636">
          <w:rPr>
            <w:rFonts w:ascii="Arial" w:hAnsi="Arial" w:cs="Arial"/>
            <w:sz w:val="22"/>
            <w:szCs w:val="22"/>
          </w:rPr>
          <w:t>ny</w:t>
        </w:r>
      </w:ins>
      <w:ins w:id="1307"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308" w:author="Chris Warburton (NESO)" w:date="2025-05-23T05:47:00Z" w16du:dateUtc="2025-05-23T04:47:00Z">
        <w:r w:rsidR="00DA0C80" w:rsidRPr="00AB7636">
          <w:rPr>
            <w:rFonts w:ascii="Arial" w:hAnsi="Arial" w:cs="Arial"/>
            <w:sz w:val="22"/>
            <w:szCs w:val="22"/>
          </w:rPr>
          <w:t>5</w:t>
        </w:r>
      </w:ins>
      <w:ins w:id="1309"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310"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311" w:author="Chris Warburton (NESO)" w:date="2025-05-22T19:36:00Z" w16du:dateUtc="2025-05-22T18:36:00Z">
        <w:r w:rsidR="00487592" w:rsidRPr="00AB7636">
          <w:rPr>
            <w:rFonts w:ascii="Arial" w:hAnsi="Arial" w:cs="Arial"/>
            <w:b/>
            <w:bCs/>
            <w:sz w:val="22"/>
            <w:szCs w:val="22"/>
          </w:rPr>
          <w:t>Distribution Connection Agreement</w:t>
        </w:r>
      </w:ins>
      <w:ins w:id="1312" w:author="Chris Warburton (NESO)" w:date="2025-05-22T21:36:00Z" w16du:dateUtc="2025-05-22T20:36:00Z">
        <w:r w:rsidR="00717DAB" w:rsidRPr="00AB7636">
          <w:rPr>
            <w:rFonts w:ascii="Arial" w:hAnsi="Arial" w:cs="Arial"/>
            <w:sz w:val="22"/>
            <w:szCs w:val="22"/>
          </w:rPr>
          <w:t>.</w:t>
        </w:r>
      </w:ins>
      <w:ins w:id="1313"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314"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315" w:author="Chris Warburton (NESO)" w:date="2025-05-15T16:53:00Z" w16du:dateUtc="2025-05-15T15:53:00Z"/>
          <w:rFonts w:ascii="Arial" w:hAnsi="Arial" w:cs="Arial"/>
          <w:sz w:val="22"/>
          <w:szCs w:val="22"/>
        </w:rPr>
        <w:pPrChange w:id="1316" w:author="Chris Warburton (NESO)" w:date="2025-05-16T12:32:00Z" w16du:dateUtc="2025-05-16T11:32:00Z">
          <w:pPr>
            <w:tabs>
              <w:tab w:val="left" w:pos="720"/>
            </w:tabs>
            <w:spacing w:line="360" w:lineRule="auto"/>
            <w:ind w:left="720" w:hanging="720"/>
            <w:jc w:val="both"/>
          </w:pPr>
        </w:pPrChange>
      </w:pPr>
      <w:ins w:id="1317" w:author="Chris Warburton (NESO)" w:date="2025-05-15T15:07:00Z" w16du:dateUtc="2025-05-15T14:07:00Z">
        <w:r w:rsidRPr="00AB7636">
          <w:rPr>
            <w:rFonts w:ascii="Arial" w:hAnsi="Arial" w:cs="Arial"/>
            <w:b/>
            <w:bCs/>
            <w:sz w:val="22"/>
            <w:szCs w:val="22"/>
            <w:rPrChange w:id="1318" w:author="Chris Warburton (NESO)" w:date="2025-06-03T06:07:00Z" w16du:dateUtc="2025-06-03T05:07:00Z">
              <w:rPr>
                <w:rFonts w:ascii="Arial" w:hAnsi="Arial" w:cs="Arial"/>
                <w:sz w:val="22"/>
                <w:szCs w:val="22"/>
              </w:rPr>
            </w:rPrChange>
          </w:rPr>
          <w:t>5.</w:t>
        </w:r>
      </w:ins>
      <w:ins w:id="1319" w:author="Chris Warburton (NESO)" w:date="2025-05-22T21:35:00Z" w16du:dateUtc="2025-05-22T20:35:00Z">
        <w:r w:rsidR="00717DAB" w:rsidRPr="00AB7636">
          <w:rPr>
            <w:rFonts w:ascii="Arial" w:hAnsi="Arial" w:cs="Arial"/>
            <w:b/>
            <w:bCs/>
            <w:sz w:val="22"/>
            <w:szCs w:val="22"/>
            <w:rPrChange w:id="1320" w:author="Chris Warburton (NESO)" w:date="2025-06-03T06:07:00Z" w16du:dateUtc="2025-06-03T05:07:00Z">
              <w:rPr>
                <w:rFonts w:ascii="Arial" w:hAnsi="Arial" w:cs="Arial"/>
                <w:sz w:val="22"/>
                <w:szCs w:val="22"/>
              </w:rPr>
            </w:rPrChange>
          </w:rPr>
          <w:t>7</w:t>
        </w:r>
      </w:ins>
      <w:ins w:id="1321" w:author="Chris Warburton (NESO)" w:date="2025-05-15T15:07:00Z" w16du:dateUtc="2025-05-15T14:07:00Z">
        <w:r w:rsidRPr="00AB7636">
          <w:rPr>
            <w:rFonts w:ascii="Arial" w:hAnsi="Arial" w:cs="Arial"/>
            <w:sz w:val="22"/>
            <w:szCs w:val="22"/>
          </w:rPr>
          <w:tab/>
        </w:r>
      </w:ins>
      <w:ins w:id="1322"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323" w:author="Chris Warburton (NESO)" w:date="2025-05-22T15:09:00Z" w16du:dateUtc="2025-05-22T14:09:00Z">
        <w:r w:rsidR="00B017CA" w:rsidRPr="00AB7636">
          <w:rPr>
            <w:rFonts w:ascii="Arial" w:hAnsi="Arial" w:cs="Arial"/>
            <w:sz w:val="22"/>
            <w:szCs w:val="22"/>
          </w:rPr>
          <w:t xml:space="preserve">promptly </w:t>
        </w:r>
      </w:ins>
      <w:ins w:id="1324" w:author="Chris Warburton (NESO)" w:date="2025-05-15T19:11:00Z" w16du:dateUtc="2025-05-15T18:11:00Z">
        <w:r w:rsidR="00FE0431" w:rsidRPr="00AB7636">
          <w:rPr>
            <w:rFonts w:ascii="Arial" w:hAnsi="Arial" w:cs="Arial"/>
            <w:sz w:val="22"/>
            <w:szCs w:val="22"/>
          </w:rPr>
          <w:t xml:space="preserve">provide </w:t>
        </w:r>
      </w:ins>
      <w:ins w:id="1325"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326" w:author="Chris Warburton (NESO)" w:date="2025-05-15T19:12:00Z" w16du:dateUtc="2025-05-15T18:12:00Z">
        <w:r w:rsidR="00BC4225" w:rsidRPr="00AB7636">
          <w:rPr>
            <w:rFonts w:ascii="Arial" w:hAnsi="Arial" w:cs="Arial"/>
            <w:sz w:val="22"/>
            <w:szCs w:val="22"/>
          </w:rPr>
          <w:t xml:space="preserve">as </w:t>
        </w:r>
      </w:ins>
      <w:ins w:id="1327"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328" w:author="Chris Warburton (NESO)" w:date="2025-05-15T19:13:00Z" w16du:dateUtc="2025-05-15T18:13:00Z">
        <w:r w:rsidR="00CE2BD8" w:rsidRPr="00AB7636">
          <w:rPr>
            <w:rFonts w:ascii="Arial" w:hAnsi="Arial" w:cs="Arial"/>
            <w:sz w:val="22"/>
            <w:szCs w:val="22"/>
          </w:rPr>
          <w:t xml:space="preserve"> to enable it to </w:t>
        </w:r>
      </w:ins>
      <w:ins w:id="1329" w:author="Chris Warburton (NESO)" w:date="2025-05-15T19:14:00Z" w16du:dateUtc="2025-05-15T18:14:00Z">
        <w:r w:rsidR="00E544B2" w:rsidRPr="00AB7636">
          <w:rPr>
            <w:rFonts w:ascii="Arial" w:hAnsi="Arial" w:cs="Arial"/>
            <w:sz w:val="22"/>
            <w:szCs w:val="22"/>
          </w:rPr>
          <w:t>calculate</w:t>
        </w:r>
      </w:ins>
      <w:ins w:id="1330" w:author="Chris Warburton (NESO)" w:date="2025-05-15T19:13:00Z" w16du:dateUtc="2025-05-15T18:13:00Z">
        <w:r w:rsidR="00CE2BD8" w:rsidRPr="00AB7636">
          <w:rPr>
            <w:rFonts w:ascii="Arial" w:hAnsi="Arial" w:cs="Arial"/>
            <w:sz w:val="22"/>
            <w:szCs w:val="22"/>
          </w:rPr>
          <w:t xml:space="preserve"> </w:t>
        </w:r>
      </w:ins>
      <w:ins w:id="1331"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332" w:author="Chris Warburton (NESO)" w:date="2025-05-15T19:17:00Z" w16du:dateUtc="2025-05-15T18:17:00Z">
        <w:r w:rsidR="00D77295" w:rsidRPr="00AB7636">
          <w:rPr>
            <w:rFonts w:ascii="Arial" w:hAnsi="Arial" w:cs="Arial"/>
            <w:sz w:val="22"/>
            <w:szCs w:val="22"/>
          </w:rPr>
          <w:t xml:space="preserve"> </w:t>
        </w:r>
      </w:ins>
      <w:ins w:id="1333" w:author="Chris Warburton (NESO)" w:date="2025-05-15T19:20:00Z" w16du:dateUtc="2025-05-15T18:20:00Z">
        <w:r w:rsidR="00F04A34" w:rsidRPr="00AB7636">
          <w:rPr>
            <w:rFonts w:ascii="Arial" w:hAnsi="Arial" w:cs="Arial"/>
            <w:sz w:val="22"/>
            <w:szCs w:val="22"/>
          </w:rPr>
          <w:t xml:space="preserve">which may be payable </w:t>
        </w:r>
      </w:ins>
      <w:ins w:id="1334" w:author="Chris Warburton (NESO)" w:date="2025-05-22T15:11:00Z" w16du:dateUtc="2025-05-22T14:11:00Z">
        <w:r w:rsidR="0080250F" w:rsidRPr="00AB7636">
          <w:rPr>
            <w:rFonts w:ascii="Arial" w:hAnsi="Arial" w:cs="Arial"/>
            <w:sz w:val="22"/>
            <w:szCs w:val="22"/>
          </w:rPr>
          <w:t>(</w:t>
        </w:r>
      </w:ins>
      <w:ins w:id="1335"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336" w:author="Chris Warburton (NESO)" w:date="2025-05-22T15:11:00Z" w16du:dateUtc="2025-05-22T14:11:00Z">
        <w:r w:rsidR="0080250F" w:rsidRPr="00AB7636">
          <w:rPr>
            <w:rFonts w:ascii="Arial" w:hAnsi="Arial" w:cs="Arial"/>
            <w:sz w:val="22"/>
            <w:szCs w:val="22"/>
            <w:rPrChange w:id="1337" w:author="Chris Warburton (NESO)" w:date="2025-06-03T06:07:00Z" w16du:dateUtc="2025-06-03T05:07:00Z">
              <w:rPr>
                <w:rFonts w:ascii="Arial" w:hAnsi="Arial" w:cs="Arial"/>
                <w:b/>
                <w:bCs/>
                <w:sz w:val="22"/>
                <w:szCs w:val="22"/>
              </w:rPr>
            </w:rPrChange>
          </w:rPr>
          <w:t>)</w:t>
        </w:r>
      </w:ins>
      <w:ins w:id="1338" w:author="Chris Warburton (NESO)" w:date="2025-05-22T15:10:00Z" w16du:dateUtc="2025-05-22T14:10:00Z">
        <w:r w:rsidR="0080250F" w:rsidRPr="00AB7636">
          <w:rPr>
            <w:rFonts w:ascii="Arial" w:hAnsi="Arial" w:cs="Arial"/>
            <w:b/>
            <w:bCs/>
            <w:sz w:val="22"/>
            <w:szCs w:val="22"/>
          </w:rPr>
          <w:t xml:space="preserve"> </w:t>
        </w:r>
      </w:ins>
      <w:ins w:id="1339"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340"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341"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342" w:author="Chris Warburton (NESO)" w:date="2025-05-13T13:29:00Z" w16du:dateUtc="2025-05-13T12:29:00Z"/>
          <w:rFonts w:ascii="Arial" w:hAnsi="Arial" w:cs="Arial"/>
          <w:sz w:val="22"/>
          <w:szCs w:val="22"/>
        </w:rPr>
      </w:pPr>
      <w:ins w:id="1343" w:author="Chris Warburton (NESO)" w:date="2025-05-15T16:53:00Z" w16du:dateUtc="2025-05-15T15:53:00Z">
        <w:r w:rsidRPr="00AB7636">
          <w:rPr>
            <w:rFonts w:ascii="Arial" w:hAnsi="Arial" w:cs="Arial"/>
            <w:b/>
            <w:bCs/>
            <w:sz w:val="22"/>
            <w:szCs w:val="22"/>
            <w:rPrChange w:id="1344" w:author="Chris Warburton (NESO)" w:date="2025-06-03T06:07:00Z" w16du:dateUtc="2025-06-03T05:07:00Z">
              <w:rPr>
                <w:rFonts w:ascii="Arial" w:hAnsi="Arial" w:cs="Arial"/>
                <w:sz w:val="22"/>
                <w:szCs w:val="22"/>
              </w:rPr>
            </w:rPrChange>
          </w:rPr>
          <w:t>5.</w:t>
        </w:r>
      </w:ins>
      <w:ins w:id="1345" w:author="Chris Warburton (NESO)" w:date="2025-05-22T22:05:00Z" w16du:dateUtc="2025-05-22T21:05:00Z">
        <w:r w:rsidR="00EC52E8" w:rsidRPr="00AB7636">
          <w:rPr>
            <w:rFonts w:ascii="Arial" w:hAnsi="Arial" w:cs="Arial"/>
            <w:b/>
            <w:bCs/>
            <w:sz w:val="22"/>
            <w:szCs w:val="22"/>
            <w:rPrChange w:id="1346" w:author="Chris Warburton (NESO)" w:date="2025-06-03T06:07:00Z" w16du:dateUtc="2025-06-03T05:07:00Z">
              <w:rPr>
                <w:rFonts w:ascii="Arial" w:hAnsi="Arial" w:cs="Arial"/>
                <w:sz w:val="22"/>
                <w:szCs w:val="22"/>
              </w:rPr>
            </w:rPrChange>
          </w:rPr>
          <w:t>8</w:t>
        </w:r>
      </w:ins>
      <w:ins w:id="1347" w:author="Chris Warburton (NESO)" w:date="2025-05-15T16:53:00Z" w16du:dateUtc="2025-05-15T15:53:00Z">
        <w:r w:rsidRPr="00AB7636">
          <w:rPr>
            <w:rFonts w:ascii="Arial" w:hAnsi="Arial" w:cs="Arial"/>
            <w:sz w:val="22"/>
            <w:szCs w:val="22"/>
          </w:rPr>
          <w:tab/>
        </w:r>
      </w:ins>
      <w:ins w:id="1348"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349" w:author="Chris Warburton (NESO)" w:date="2025-05-15T15:17:00Z" w16du:dateUtc="2025-05-15T14:17:00Z">
        <w:r w:rsidR="009E2A69" w:rsidRPr="00AB7636">
          <w:rPr>
            <w:rFonts w:ascii="Arial" w:hAnsi="Arial" w:cs="Arial"/>
            <w:sz w:val="22"/>
            <w:szCs w:val="22"/>
          </w:rPr>
          <w:t>s</w:t>
        </w:r>
      </w:ins>
      <w:ins w:id="1350" w:author="Chris Warburton (NESO)" w:date="2025-05-12T17:18:00Z" w16du:dateUtc="2025-05-12T16:18:00Z">
        <w:r w:rsidR="00024424" w:rsidRPr="00AB7636">
          <w:rPr>
            <w:rFonts w:ascii="Arial" w:hAnsi="Arial" w:cs="Arial"/>
            <w:sz w:val="22"/>
            <w:szCs w:val="22"/>
          </w:rPr>
          <w:t xml:space="preserve"> 5.</w:t>
        </w:r>
      </w:ins>
      <w:ins w:id="1351" w:author="Chris Warburton (NESO)" w:date="2025-05-13T08:46:00Z" w16du:dateUtc="2025-05-13T07:46:00Z">
        <w:r w:rsidR="00F041E7" w:rsidRPr="00AB7636">
          <w:rPr>
            <w:rFonts w:ascii="Arial" w:hAnsi="Arial" w:cs="Arial"/>
            <w:sz w:val="22"/>
            <w:szCs w:val="22"/>
          </w:rPr>
          <w:t>1</w:t>
        </w:r>
      </w:ins>
      <w:ins w:id="1352" w:author="Chris Warburton (NESO)" w:date="2025-05-15T15:17:00Z" w16du:dateUtc="2025-05-15T14:17:00Z">
        <w:r w:rsidR="009E2A69" w:rsidRPr="00AB7636">
          <w:rPr>
            <w:rFonts w:ascii="Arial" w:hAnsi="Arial" w:cs="Arial"/>
            <w:sz w:val="22"/>
            <w:szCs w:val="22"/>
          </w:rPr>
          <w:t xml:space="preserve"> </w:t>
        </w:r>
      </w:ins>
      <w:ins w:id="1353" w:author="Chris Warburton (NESO)" w:date="2025-05-22T19:34:00Z" w16du:dateUtc="2025-05-22T18:34:00Z">
        <w:r w:rsidR="0002711E" w:rsidRPr="00AB7636">
          <w:rPr>
            <w:rFonts w:ascii="Arial" w:hAnsi="Arial" w:cs="Arial"/>
            <w:sz w:val="22"/>
            <w:szCs w:val="22"/>
          </w:rPr>
          <w:t>to</w:t>
        </w:r>
      </w:ins>
      <w:ins w:id="1354" w:author="Chris Warburton (NESO)" w:date="2025-05-15T15:17:00Z" w16du:dateUtc="2025-05-15T14:17:00Z">
        <w:r w:rsidR="009E2A69" w:rsidRPr="00AB7636">
          <w:rPr>
            <w:rFonts w:ascii="Arial" w:hAnsi="Arial" w:cs="Arial"/>
            <w:sz w:val="22"/>
            <w:szCs w:val="22"/>
          </w:rPr>
          <w:t xml:space="preserve"> 5.</w:t>
        </w:r>
      </w:ins>
      <w:ins w:id="1355" w:author="Chris Warburton (NESO)" w:date="2025-05-22T22:05:00Z" w16du:dateUtc="2025-05-22T21:05:00Z">
        <w:r w:rsidR="00EC52E8" w:rsidRPr="00AB7636">
          <w:rPr>
            <w:rFonts w:ascii="Arial" w:hAnsi="Arial" w:cs="Arial"/>
            <w:sz w:val="22"/>
            <w:szCs w:val="22"/>
          </w:rPr>
          <w:t>7</w:t>
        </w:r>
      </w:ins>
      <w:ins w:id="1356" w:author="Chris Warburton (NESO)" w:date="2025-05-12T17:18:00Z" w16du:dateUtc="2025-05-12T16:18:00Z">
        <w:r w:rsidR="00024424" w:rsidRPr="00AB7636">
          <w:rPr>
            <w:rFonts w:ascii="Arial" w:hAnsi="Arial" w:cs="Arial"/>
            <w:sz w:val="22"/>
            <w:szCs w:val="22"/>
          </w:rPr>
          <w:t xml:space="preserve"> </w:t>
        </w:r>
      </w:ins>
      <w:ins w:id="1357" w:author="Chris Warburton (NESO)" w:date="2025-05-12T17:19:00Z" w16du:dateUtc="2025-05-12T16:19:00Z">
        <w:r w:rsidR="00BA3612" w:rsidRPr="00AB7636">
          <w:rPr>
            <w:rFonts w:ascii="Arial" w:hAnsi="Arial" w:cs="Arial"/>
            <w:sz w:val="22"/>
            <w:szCs w:val="22"/>
          </w:rPr>
          <w:t xml:space="preserve">in such form, </w:t>
        </w:r>
      </w:ins>
      <w:ins w:id="1358" w:author="Chris Warburton (NESO)" w:date="2025-05-12T17:18:00Z" w16du:dateUtc="2025-05-12T16:18:00Z">
        <w:r w:rsidR="00024424" w:rsidRPr="00AB7636">
          <w:rPr>
            <w:rFonts w:ascii="Arial" w:hAnsi="Arial" w:cs="Arial"/>
            <w:sz w:val="22"/>
            <w:szCs w:val="22"/>
          </w:rPr>
          <w:t xml:space="preserve">and promptly provide such further </w:t>
        </w:r>
      </w:ins>
      <w:ins w:id="1359" w:author="Chris Warburton (NESO)" w:date="2025-05-22T11:39:00Z" w16du:dateUtc="2025-05-22T10:39:00Z">
        <w:r w:rsidR="009B7CE7" w:rsidRPr="00AB7636">
          <w:rPr>
            <w:rFonts w:ascii="Arial" w:hAnsi="Arial" w:cs="Arial"/>
            <w:sz w:val="22"/>
            <w:szCs w:val="22"/>
          </w:rPr>
          <w:lastRenderedPageBreak/>
          <w:t xml:space="preserve">relevant </w:t>
        </w:r>
      </w:ins>
      <w:ins w:id="1360" w:author="Chris Warburton (NESO)" w:date="2025-05-12T17:18:00Z" w16du:dateUtc="2025-05-12T16:18:00Z">
        <w:r w:rsidR="00024424" w:rsidRPr="00AB7636">
          <w:rPr>
            <w:rFonts w:ascii="Arial" w:hAnsi="Arial" w:cs="Arial"/>
            <w:sz w:val="22"/>
            <w:szCs w:val="22"/>
          </w:rPr>
          <w:t>information</w:t>
        </w:r>
      </w:ins>
      <w:ins w:id="1361" w:author="Chris Warburton (NESO)" w:date="2025-05-12T17:19:00Z" w16du:dateUtc="2025-05-12T16:19:00Z">
        <w:r w:rsidR="00BA3612" w:rsidRPr="00AB7636">
          <w:rPr>
            <w:rFonts w:ascii="Arial" w:hAnsi="Arial" w:cs="Arial"/>
            <w:sz w:val="22"/>
            <w:szCs w:val="22"/>
          </w:rPr>
          <w:t>,</w:t>
        </w:r>
      </w:ins>
      <w:ins w:id="1362"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363" w:author="Chris Warburton (NESO)" w:date="2025-05-15T16:52:00Z" w16du:dateUtc="2025-05-15T15:52:00Z">
        <w:r w:rsidR="00316070" w:rsidRPr="00AB7636">
          <w:rPr>
            <w:rFonts w:ascii="Arial" w:hAnsi="Arial" w:cs="Arial"/>
            <w:sz w:val="22"/>
            <w:szCs w:val="22"/>
          </w:rPr>
          <w:t>may</w:t>
        </w:r>
      </w:ins>
      <w:ins w:id="1364" w:author="Chris Warburton (NESO)" w:date="2025-05-12T17:18:00Z" w16du:dateUtc="2025-05-12T16:18:00Z">
        <w:r w:rsidR="00024424" w:rsidRPr="00AB7636">
          <w:rPr>
            <w:rFonts w:ascii="Arial" w:hAnsi="Arial" w:cs="Arial"/>
            <w:sz w:val="22"/>
            <w:szCs w:val="22"/>
          </w:rPr>
          <w:t xml:space="preserve"> reasonably request</w:t>
        </w:r>
      </w:ins>
      <w:ins w:id="1365" w:author="Chris Warburton (NESO)" w:date="2025-05-15T16:52:00Z" w16du:dateUtc="2025-05-15T15:52:00Z">
        <w:r w:rsidR="00316070" w:rsidRPr="00AB7636">
          <w:rPr>
            <w:rFonts w:ascii="Arial" w:hAnsi="Arial" w:cs="Arial"/>
            <w:sz w:val="22"/>
            <w:szCs w:val="22"/>
          </w:rPr>
          <w:t xml:space="preserve"> from time to time</w:t>
        </w:r>
      </w:ins>
      <w:ins w:id="1366" w:author="Chris Warburton (NESO)" w:date="2025-05-12T17:14:00Z" w16du:dateUtc="2025-05-12T16:14:00Z">
        <w:r w:rsidR="005208B0" w:rsidRPr="00AB7636">
          <w:rPr>
            <w:rFonts w:ascii="Arial" w:hAnsi="Arial" w:cs="Arial"/>
            <w:sz w:val="22"/>
            <w:szCs w:val="22"/>
          </w:rPr>
          <w:t>.</w:t>
        </w:r>
      </w:ins>
    </w:p>
    <w:p w14:paraId="2A26F2E0" w14:textId="3CBCEF14" w:rsidR="005B466C" w:rsidRPr="001C4097" w:rsidRDefault="005B466C">
      <w:pPr>
        <w:rPr>
          <w:ins w:id="1367" w:author="Chris Warburton (NESO)" w:date="2025-05-13T08:49:00Z" w16du:dateUtc="2025-05-13T07:49:00Z"/>
          <w:rFonts w:ascii="Arial" w:hAnsi="Arial" w:cs="Arial"/>
          <w:sz w:val="22"/>
          <w:szCs w:val="22"/>
        </w:rPr>
      </w:pPr>
    </w:p>
    <w:p w14:paraId="1FE1D829" w14:textId="77777777" w:rsidR="000D15CC" w:rsidRPr="001C4097" w:rsidRDefault="000D15CC">
      <w:pPr>
        <w:tabs>
          <w:tab w:val="left" w:pos="720"/>
        </w:tabs>
        <w:spacing w:line="360" w:lineRule="auto"/>
        <w:ind w:left="1440" w:hanging="1440"/>
        <w:jc w:val="both"/>
        <w:rPr>
          <w:ins w:id="1368" w:author="Chris Warburton (NESO)" w:date="2025-05-08T08:43:00Z" w16du:dateUtc="2025-05-08T07:43:00Z"/>
          <w:rFonts w:ascii="Arial" w:hAnsi="Arial" w:cs="Arial"/>
          <w:sz w:val="22"/>
          <w:szCs w:val="22"/>
        </w:rPr>
        <w:pPrChange w:id="1369"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370" w:author="Chris Warburton (NESO)" w:date="2025-05-08T08:37:00Z" w16du:dateUtc="2025-05-08T07:37:00Z">
            <w:rPr>
              <w:rFonts w:ascii="Arial" w:hAnsi="Arial" w:cs="Arial"/>
              <w:sz w:val="20"/>
              <w:szCs w:val="20"/>
            </w:rPr>
          </w:rPrChange>
        </w:rPr>
        <w:pPrChange w:id="1371"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default" r:id="rId11"/>
      <w:footerReference w:type="even" r:id="rId12"/>
      <w:footerReference w:type="default" r:id="rId13"/>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6932A" w14:textId="77777777" w:rsidR="00DB1371" w:rsidRDefault="00DB1371">
      <w:r>
        <w:separator/>
      </w:r>
    </w:p>
  </w:endnote>
  <w:endnote w:type="continuationSeparator" w:id="0">
    <w:p w14:paraId="375F17BF" w14:textId="77777777" w:rsidR="00DB1371" w:rsidRDefault="00DB1371">
      <w:r>
        <w:continuationSeparator/>
      </w:r>
    </w:p>
  </w:endnote>
  <w:endnote w:type="continuationNotice" w:id="1">
    <w:p w14:paraId="786FDEDA" w14:textId="77777777" w:rsidR="00DB1371" w:rsidRDefault="00DB1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A03CE" w14:textId="77777777" w:rsidR="00DB1371" w:rsidRDefault="00DB1371">
      <w:r>
        <w:separator/>
      </w:r>
    </w:p>
  </w:footnote>
  <w:footnote w:type="continuationSeparator" w:id="0">
    <w:p w14:paraId="3F8067A2" w14:textId="77777777" w:rsidR="00DB1371" w:rsidRDefault="00DB1371">
      <w:r>
        <w:continuationSeparator/>
      </w:r>
    </w:p>
  </w:footnote>
  <w:footnote w:type="continuationNotice" w:id="1">
    <w:p w14:paraId="7D4DDF4D" w14:textId="77777777" w:rsidR="00DB1371" w:rsidRDefault="00DB1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3517" w14:textId="34C29E16" w:rsidR="00394CBE" w:rsidRDefault="001A5305">
    <w:pPr>
      <w:pStyle w:val="Header"/>
    </w:pPr>
    <w:sdt>
      <w:sdtPr>
        <w:id w:val="-608972257"/>
        <w:docPartObj>
          <w:docPartGallery w:val="Watermarks"/>
          <w:docPartUnique/>
        </w:docPartObj>
      </w:sdtPr>
      <w:sdtEndPr/>
      <w:sdtContent>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372" w:author="Chris Warburton (NESO)" w:date="2025-06-03T06:06:00Z" w16du:dateUtc="2025-06-03T05:06:00Z">
      <w:r w:rsidR="00F06247">
        <w:rPr>
          <w:rFonts w:ascii="Arial" w:hAnsi="Arial"/>
          <w:color w:val="FF0000"/>
        </w:rPr>
        <w:t>This is the legal text for CMP448</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p7dOgQnTgR1fcE6Fi1bMWjrdUNYh8C85F+XbV56i+h5JYZv9k7LcR8uwANZrWRJGDVql44x9FVAlMaRYhm3lkA==" w:salt="sZpLvcYvtP1+JXML8DGmNg=="/>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7148C"/>
    <w:rsid w:val="00072774"/>
    <w:rsid w:val="00072A60"/>
    <w:rsid w:val="0007396B"/>
    <w:rsid w:val="00075824"/>
    <w:rsid w:val="00076B57"/>
    <w:rsid w:val="000800CB"/>
    <w:rsid w:val="00080A6B"/>
    <w:rsid w:val="00080E84"/>
    <w:rsid w:val="000810B4"/>
    <w:rsid w:val="00081F8A"/>
    <w:rsid w:val="0008235E"/>
    <w:rsid w:val="000836BF"/>
    <w:rsid w:val="000839C1"/>
    <w:rsid w:val="00083CF0"/>
    <w:rsid w:val="0008428B"/>
    <w:rsid w:val="000846CD"/>
    <w:rsid w:val="000872FC"/>
    <w:rsid w:val="00087380"/>
    <w:rsid w:val="0009065F"/>
    <w:rsid w:val="00090804"/>
    <w:rsid w:val="000914A7"/>
    <w:rsid w:val="00092776"/>
    <w:rsid w:val="00094FEE"/>
    <w:rsid w:val="0009531A"/>
    <w:rsid w:val="0009578C"/>
    <w:rsid w:val="00095E16"/>
    <w:rsid w:val="00095F96"/>
    <w:rsid w:val="000971E3"/>
    <w:rsid w:val="000A1F78"/>
    <w:rsid w:val="000A204A"/>
    <w:rsid w:val="000A25BF"/>
    <w:rsid w:val="000A2CA9"/>
    <w:rsid w:val="000A3C5F"/>
    <w:rsid w:val="000A431E"/>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30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CA5"/>
    <w:rsid w:val="0025699C"/>
    <w:rsid w:val="00256CF8"/>
    <w:rsid w:val="002573DF"/>
    <w:rsid w:val="00257554"/>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0DE4"/>
    <w:rsid w:val="003B1A48"/>
    <w:rsid w:val="003B1D6E"/>
    <w:rsid w:val="003B504A"/>
    <w:rsid w:val="003B5BB6"/>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4CC6"/>
    <w:rsid w:val="004C67E3"/>
    <w:rsid w:val="004C73E1"/>
    <w:rsid w:val="004C7401"/>
    <w:rsid w:val="004C7678"/>
    <w:rsid w:val="004D00C5"/>
    <w:rsid w:val="004D1CD2"/>
    <w:rsid w:val="004D27AE"/>
    <w:rsid w:val="004D27F7"/>
    <w:rsid w:val="004D2CFF"/>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63D4"/>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5388"/>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2144"/>
    <w:rsid w:val="00C52746"/>
    <w:rsid w:val="00C52AA3"/>
    <w:rsid w:val="00C52FB1"/>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371"/>
    <w:rsid w:val="00DB1850"/>
    <w:rsid w:val="00DB29CB"/>
    <w:rsid w:val="00DB2A1C"/>
    <w:rsid w:val="00DB2D03"/>
    <w:rsid w:val="00DB32F9"/>
    <w:rsid w:val="00DB3B96"/>
    <w:rsid w:val="00DB3EE0"/>
    <w:rsid w:val="00DB471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1F"/>
    <w:rsid w:val="00EC3D30"/>
    <w:rsid w:val="00EC49A1"/>
    <w:rsid w:val="00EC4A68"/>
    <w:rsid w:val="00EC4ABC"/>
    <w:rsid w:val="00EC4E31"/>
    <w:rsid w:val="00EC52E8"/>
    <w:rsid w:val="00EC57F7"/>
    <w:rsid w:val="00ED0226"/>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9F7EE4CE-4ABD-48A0-8BD7-5F23E1A1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B9B8AF-797F-467A-AA74-B5799ED9E381}">
  <ds:schemaRef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 ds:uri="cadce026-d35b-4a62-a2ee-1436bb44fb55"/>
    <ds:schemaRef ds:uri="97b6fe81-1556-4112-94ca-31043ca39b71"/>
    <ds:schemaRef ds:uri="http://purl.org/dc/dcmitype/"/>
  </ds:schemaRefs>
</ds:datastoreItem>
</file>

<file path=customXml/itemProps2.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3.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4.xml><?xml version="1.0" encoding="utf-8"?>
<ds:datastoreItem xmlns:ds="http://schemas.openxmlformats.org/officeDocument/2006/customXml" ds:itemID="{A9FD4918-D059-449F-853C-6A3FD87CD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4719</TotalTime>
  <Pages>43</Pages>
  <Words>11026</Words>
  <Characters>62849</Characters>
  <Application>Microsoft Office Word</Application>
  <DocSecurity>8</DocSecurity>
  <Lines>523</Lines>
  <Paragraphs>147</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Claire Goult (NESO)</cp:lastModifiedBy>
  <cp:revision>1664</cp:revision>
  <cp:lastPrinted>2011-10-01T18:17:00Z</cp:lastPrinted>
  <dcterms:created xsi:type="dcterms:W3CDTF">2025-03-20T04:18:00Z</dcterms:created>
  <dcterms:modified xsi:type="dcterms:W3CDTF">2025-06-03T11:02:00Z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0x010100095E1BDC5029614ABF43223A464FD248</vt:lpwstr>
  </property>
  <property fmtid="{D5CDD505-2E9C-101B-9397-08002B2CF9AE}" pid="18" name="MediaServiceImageTags">
    <vt:lpwstr/>
  </property>
</Properties>
</file>